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8EA" w:rsidRDefault="00FF18EA" w:rsidP="00974A18">
      <w:pPr>
        <w:pStyle w:val="Zkladntext30"/>
        <w:shd w:val="clear" w:color="auto" w:fill="auto"/>
        <w:spacing w:after="100" w:afterAutospacing="1"/>
        <w:ind w:left="442"/>
      </w:pPr>
    </w:p>
    <w:p w:rsidR="00FF18EA" w:rsidRDefault="00FF18EA" w:rsidP="00974A18">
      <w:pPr>
        <w:pStyle w:val="Zkladntext30"/>
        <w:shd w:val="clear" w:color="auto" w:fill="auto"/>
        <w:spacing w:after="100" w:afterAutospacing="1"/>
        <w:ind w:left="442"/>
      </w:pPr>
      <w:r>
        <w:t>Univerzita Tomáše Bati ve Zlíně</w:t>
      </w:r>
      <w:r>
        <w:br/>
        <w:t>Fakulta logistiky a krizového řízení</w:t>
      </w:r>
    </w:p>
    <w:p w:rsidR="00FF18EA" w:rsidRDefault="00FF18EA" w:rsidP="00974A18">
      <w:pPr>
        <w:pStyle w:val="Zkladntext30"/>
        <w:shd w:val="clear" w:color="auto" w:fill="auto"/>
        <w:spacing w:after="100" w:afterAutospacing="1"/>
        <w:ind w:left="442"/>
      </w:pPr>
    </w:p>
    <w:p w:rsidR="00FF18EA" w:rsidRDefault="00FF18EA" w:rsidP="00974A18">
      <w:pPr>
        <w:pStyle w:val="Zkladntext30"/>
        <w:shd w:val="clear" w:color="auto" w:fill="auto"/>
        <w:spacing w:after="100" w:afterAutospacing="1"/>
        <w:ind w:left="442"/>
      </w:pPr>
    </w:p>
    <w:p w:rsidR="00FF18EA" w:rsidRDefault="00FF18EA" w:rsidP="00974A18">
      <w:pPr>
        <w:pStyle w:val="Zkladntext40"/>
        <w:shd w:val="clear" w:color="auto" w:fill="auto"/>
        <w:spacing w:before="0" w:after="78" w:line="360" w:lineRule="auto"/>
      </w:pPr>
      <w:r>
        <w:t xml:space="preserve">            Sebehodnotící zpráva pro akreditaci bakalářského</w:t>
      </w:r>
    </w:p>
    <w:p w:rsidR="00FF18EA" w:rsidRDefault="00FF18EA" w:rsidP="00974A18">
      <w:pPr>
        <w:pStyle w:val="Zkladntext40"/>
        <w:shd w:val="clear" w:color="auto" w:fill="auto"/>
        <w:spacing w:before="0" w:after="100" w:afterAutospacing="1" w:line="360" w:lineRule="auto"/>
        <w:ind w:left="442"/>
        <w:jc w:val="center"/>
      </w:pPr>
      <w:r>
        <w:t>studijního programu</w:t>
      </w:r>
    </w:p>
    <w:p w:rsidR="00FF18EA" w:rsidRPr="00974A18" w:rsidRDefault="00FF18EA" w:rsidP="00974A18">
      <w:pPr>
        <w:pStyle w:val="Zkladntext50"/>
        <w:shd w:val="clear" w:color="auto" w:fill="auto"/>
        <w:spacing w:before="0" w:after="100" w:afterAutospacing="1" w:line="360" w:lineRule="auto"/>
        <w:ind w:left="442"/>
        <w:rPr>
          <w:sz w:val="48"/>
          <w:szCs w:val="48"/>
        </w:rPr>
      </w:pPr>
      <w:r w:rsidRPr="00974A18">
        <w:rPr>
          <w:sz w:val="48"/>
          <w:szCs w:val="48"/>
        </w:rPr>
        <w:t>Aplikovaná logistika</w:t>
      </w:r>
    </w:p>
    <w:p w:rsidR="00FF18EA" w:rsidRDefault="00FF18EA" w:rsidP="00974A18">
      <w:pPr>
        <w:pStyle w:val="Zkladntext50"/>
        <w:shd w:val="clear" w:color="auto" w:fill="auto"/>
        <w:spacing w:before="0" w:after="100" w:afterAutospacing="1" w:line="360" w:lineRule="auto"/>
        <w:ind w:left="442"/>
        <w:jc w:val="right"/>
      </w:pPr>
    </w:p>
    <w:p w:rsidR="00FF18EA" w:rsidRDefault="00FF18EA" w:rsidP="00974A18">
      <w:pPr>
        <w:pStyle w:val="Zkladntext50"/>
        <w:shd w:val="clear" w:color="auto" w:fill="auto"/>
        <w:spacing w:before="0" w:after="100" w:afterAutospacing="1" w:line="360" w:lineRule="auto"/>
        <w:ind w:left="442"/>
        <w:jc w:val="right"/>
      </w:pPr>
    </w:p>
    <w:p w:rsidR="00FF18EA" w:rsidRDefault="00FF18EA" w:rsidP="00974A18">
      <w:pPr>
        <w:pStyle w:val="Zkladntext50"/>
        <w:shd w:val="clear" w:color="auto" w:fill="auto"/>
        <w:spacing w:before="0" w:after="100" w:afterAutospacing="1" w:line="360" w:lineRule="auto"/>
        <w:ind w:left="442"/>
        <w:jc w:val="right"/>
      </w:pPr>
    </w:p>
    <w:p w:rsidR="00FF18EA" w:rsidRDefault="00FF18EA" w:rsidP="00974A18">
      <w:pPr>
        <w:pStyle w:val="Zkladntext50"/>
        <w:shd w:val="clear" w:color="auto" w:fill="auto"/>
        <w:spacing w:before="0" w:after="100" w:afterAutospacing="1" w:line="360" w:lineRule="auto"/>
        <w:ind w:left="442"/>
        <w:jc w:val="right"/>
      </w:pPr>
    </w:p>
    <w:p w:rsidR="00FF18EA" w:rsidRDefault="00FF18EA" w:rsidP="00974A18">
      <w:pPr>
        <w:pStyle w:val="Zkladntext50"/>
        <w:shd w:val="clear" w:color="auto" w:fill="auto"/>
        <w:spacing w:before="0" w:after="100" w:afterAutospacing="1" w:line="360" w:lineRule="auto"/>
        <w:ind w:left="442"/>
        <w:jc w:val="right"/>
      </w:pPr>
    </w:p>
    <w:p w:rsidR="00FF18EA" w:rsidRDefault="00FF18EA" w:rsidP="00974A18">
      <w:pPr>
        <w:pStyle w:val="Zkladntext50"/>
        <w:shd w:val="clear" w:color="auto" w:fill="auto"/>
        <w:spacing w:before="0" w:after="100" w:afterAutospacing="1" w:line="360" w:lineRule="auto"/>
        <w:ind w:left="442"/>
        <w:jc w:val="right"/>
      </w:pPr>
    </w:p>
    <w:p w:rsidR="00FF18EA" w:rsidRPr="00974A18" w:rsidRDefault="00FF18EA" w:rsidP="00974A18">
      <w:pPr>
        <w:pStyle w:val="Zkladntext50"/>
        <w:shd w:val="clear" w:color="auto" w:fill="auto"/>
        <w:spacing w:before="0" w:after="100" w:afterAutospacing="1" w:line="360" w:lineRule="auto"/>
        <w:ind w:left="442"/>
        <w:jc w:val="right"/>
        <w:rPr>
          <w:sz w:val="28"/>
          <w:szCs w:val="28"/>
        </w:rPr>
      </w:pPr>
      <w:bookmarkStart w:id="0" w:name="_GoBack"/>
      <w:ins w:id="1" w:author="Eva Skýbová" w:date="2018-06-06T15:57:00Z">
        <w:r>
          <w:rPr>
            <w:sz w:val="28"/>
            <w:szCs w:val="28"/>
          </w:rPr>
          <w:t>6. června 2018</w:t>
        </w:r>
      </w:ins>
    </w:p>
    <w:p w:rsidR="00FF18EA" w:rsidRDefault="00FF18EA">
      <w:pPr>
        <w:pStyle w:val="Nadpis10"/>
        <w:keepNext/>
        <w:keepLines/>
        <w:shd w:val="clear" w:color="auto" w:fill="auto"/>
        <w:spacing w:after="125" w:line="300" w:lineRule="exact"/>
        <w:ind w:right="120"/>
      </w:pPr>
      <w:bookmarkStart w:id="2" w:name="bookmark0"/>
      <w:bookmarkEnd w:id="0"/>
    </w:p>
    <w:p w:rsidR="00FF18EA" w:rsidRDefault="00FF18EA">
      <w:pPr>
        <w:pStyle w:val="Nadpis10"/>
        <w:keepNext/>
        <w:keepLines/>
        <w:shd w:val="clear" w:color="auto" w:fill="auto"/>
        <w:spacing w:after="125" w:line="300" w:lineRule="exact"/>
        <w:ind w:right="120"/>
      </w:pPr>
      <w:r>
        <w:t>Sebehodnotící zpráva pro akreditaci studijních programů</w:t>
      </w:r>
      <w:bookmarkEnd w:id="2"/>
    </w:p>
    <w:p w:rsidR="00FF18EA" w:rsidRDefault="00FF18EA">
      <w:pPr>
        <w:pStyle w:val="Zkladntext71"/>
        <w:shd w:val="clear" w:color="auto" w:fill="auto"/>
        <w:spacing w:before="0" w:after="1114" w:line="240" w:lineRule="exact"/>
        <w:ind w:right="120" w:firstLine="0"/>
      </w:pPr>
      <w:r>
        <w:t>Příloha E</w:t>
      </w:r>
    </w:p>
    <w:p w:rsidR="00FF18EA" w:rsidRDefault="00FF18EA">
      <w:pPr>
        <w:pStyle w:val="Nadpis21"/>
        <w:keepNext/>
        <w:keepLines/>
        <w:shd w:val="clear" w:color="auto" w:fill="auto"/>
        <w:spacing w:before="0" w:after="406" w:line="300" w:lineRule="exact"/>
      </w:pPr>
      <w:bookmarkStart w:id="3" w:name="bookmark1"/>
      <w:r>
        <w:rPr>
          <w:rStyle w:val="Nadpis20"/>
        </w:rPr>
        <w:t>I. Instituce</w:t>
      </w:r>
      <w:bookmarkEnd w:id="3"/>
    </w:p>
    <w:p w:rsidR="00FF18EA" w:rsidRPr="003D08BD" w:rsidRDefault="00FF18EA">
      <w:pPr>
        <w:pStyle w:val="Nadpis31"/>
        <w:keepNext/>
        <w:keepLines/>
        <w:shd w:val="clear" w:color="auto" w:fill="auto"/>
        <w:spacing w:before="0" w:after="173" w:line="240" w:lineRule="exact"/>
        <w:ind w:left="540"/>
        <w:rPr>
          <w:color w:val="70AD47"/>
        </w:rPr>
      </w:pPr>
      <w:bookmarkStart w:id="4" w:name="bookmark2"/>
      <w:r w:rsidRPr="003D08BD">
        <w:rPr>
          <w:rStyle w:val="Nadpis30"/>
          <w:color w:val="70AD47"/>
        </w:rPr>
        <w:t>Působnost orgánů vysoké školy</w:t>
      </w:r>
      <w:bookmarkEnd w:id="4"/>
    </w:p>
    <w:p w:rsidR="00FF18EA" w:rsidRDefault="00FF18EA">
      <w:pPr>
        <w:pStyle w:val="Zkladntext21"/>
        <w:shd w:val="clear" w:color="auto" w:fill="auto"/>
        <w:spacing w:before="0" w:after="122" w:line="210" w:lineRule="exact"/>
        <w:ind w:left="3720" w:firstLine="0"/>
      </w:pPr>
      <w:r>
        <w:t>Standardy 1.1-1.2</w:t>
      </w:r>
    </w:p>
    <w:p w:rsidR="00FF18EA" w:rsidRDefault="00FF18EA">
      <w:pPr>
        <w:pStyle w:val="Zkladntext21"/>
        <w:shd w:val="clear" w:color="auto" w:fill="auto"/>
        <w:spacing w:before="0" w:after="398" w:line="288" w:lineRule="exact"/>
        <w:ind w:left="180"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FF18EA" w:rsidRPr="003D08BD" w:rsidRDefault="00FF18EA">
      <w:pPr>
        <w:pStyle w:val="Nadpis31"/>
        <w:keepNext/>
        <w:keepLines/>
        <w:shd w:val="clear" w:color="auto" w:fill="auto"/>
        <w:spacing w:before="0" w:after="103" w:line="240" w:lineRule="exact"/>
        <w:ind w:left="540"/>
        <w:rPr>
          <w:color w:val="70AD47"/>
        </w:rPr>
      </w:pPr>
      <w:bookmarkStart w:id="8" w:name="bookmark3"/>
      <w:r w:rsidRPr="003D08BD">
        <w:rPr>
          <w:rStyle w:val="Nadpis30"/>
          <w:color w:val="70AD47"/>
        </w:rPr>
        <w:t>Vnitřní systém zajišťování kvality</w:t>
      </w:r>
      <w:bookmarkEnd w:id="8"/>
    </w:p>
    <w:p w:rsidR="00FF18EA" w:rsidRDefault="00FF18EA">
      <w:pPr>
        <w:pStyle w:val="Zkladntext71"/>
        <w:shd w:val="clear" w:color="auto" w:fill="auto"/>
        <w:spacing w:before="0" w:after="173" w:line="240" w:lineRule="exact"/>
        <w:ind w:left="880" w:firstLine="0"/>
        <w:jc w:val="left"/>
      </w:pPr>
    </w:p>
    <w:p w:rsidR="00FF18EA" w:rsidRDefault="00FF18EA">
      <w:pPr>
        <w:pStyle w:val="Zkladntext71"/>
        <w:shd w:val="clear" w:color="auto" w:fill="auto"/>
        <w:spacing w:before="0" w:after="173" w:line="240" w:lineRule="exact"/>
        <w:ind w:left="880" w:firstLine="0"/>
        <w:jc w:val="left"/>
      </w:pPr>
      <w:r>
        <w:t>• Vymezení pravomoci a odpovědnost za kvalitu</w:t>
      </w:r>
    </w:p>
    <w:p w:rsidR="00FF18EA" w:rsidRDefault="00FF18EA">
      <w:pPr>
        <w:pStyle w:val="Zkladntext21"/>
        <w:shd w:val="clear" w:color="auto" w:fill="auto"/>
        <w:spacing w:before="0" w:after="122" w:line="210" w:lineRule="exact"/>
        <w:ind w:left="3720" w:firstLine="0"/>
      </w:pPr>
      <w:r>
        <w:t>Standard 1.3</w:t>
      </w:r>
    </w:p>
    <w:p w:rsidR="00FF18EA" w:rsidRDefault="00FF18EA">
      <w:pPr>
        <w:pStyle w:val="Zkladntext21"/>
        <w:shd w:val="clear" w:color="auto" w:fill="auto"/>
        <w:spacing w:before="0" w:after="60" w:line="288" w:lineRule="exact"/>
        <w:ind w:left="180"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FF18EA" w:rsidRDefault="00FF18EA">
      <w:pPr>
        <w:pStyle w:val="Zkladntext21"/>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FF18EA" w:rsidRDefault="00FF18EA">
      <w:pPr>
        <w:pStyle w:val="Zkladntext71"/>
        <w:shd w:val="clear" w:color="auto" w:fill="auto"/>
        <w:spacing w:before="0" w:after="173" w:line="240" w:lineRule="exact"/>
        <w:ind w:left="880" w:firstLine="0"/>
        <w:jc w:val="left"/>
      </w:pPr>
      <w:r>
        <w:t>• Procesy vzniku a úprav studijních programů</w:t>
      </w:r>
    </w:p>
    <w:p w:rsidR="00FF18EA" w:rsidRDefault="00FF18EA">
      <w:pPr>
        <w:pStyle w:val="Zkladntext21"/>
        <w:shd w:val="clear" w:color="auto" w:fill="auto"/>
        <w:spacing w:before="0" w:after="62" w:line="210" w:lineRule="exact"/>
        <w:ind w:left="3720" w:firstLine="0"/>
      </w:pPr>
      <w:r>
        <w:t>Standard 1.4</w:t>
      </w:r>
    </w:p>
    <w:p w:rsidR="00FF18EA" w:rsidRDefault="00FF18EA">
      <w:pPr>
        <w:pStyle w:val="Zkladntext21"/>
        <w:shd w:val="clear" w:color="auto" w:fill="auto"/>
        <w:spacing w:before="0" w:after="0" w:line="288" w:lineRule="exact"/>
        <w:ind w:left="180"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FF18EA" w:rsidRDefault="00FF18EA">
      <w:pPr>
        <w:pStyle w:val="Zkladntext21"/>
        <w:numPr>
          <w:ins w:id="18" w:author="Eva Skýbová" w:date="2018-06-07T14:35:00Z"/>
        </w:numPr>
        <w:shd w:val="clear" w:color="auto" w:fill="auto"/>
        <w:spacing w:before="0" w:after="0" w:line="288" w:lineRule="exact"/>
        <w:ind w:left="180" w:firstLine="0"/>
        <w:jc w:val="both"/>
        <w:rPr>
          <w:ins w:id="19" w:author="Eva Skýbová" w:date="2018-06-07T14:35:00Z"/>
        </w:rPr>
      </w:pPr>
    </w:p>
    <w:p w:rsidR="00FF18EA" w:rsidRDefault="00FF18EA">
      <w:pPr>
        <w:pStyle w:val="Zkladntext21"/>
        <w:numPr>
          <w:ins w:id="20" w:author="Eva Skýbová" w:date="2018-06-07T14:35:00Z"/>
        </w:numPr>
        <w:shd w:val="clear" w:color="auto" w:fill="auto"/>
        <w:spacing w:before="0" w:after="0" w:line="288" w:lineRule="exact"/>
        <w:ind w:left="180" w:firstLine="0"/>
        <w:jc w:val="both"/>
        <w:rPr>
          <w:ins w:id="21" w:author="Eva Skýbová" w:date="2018-06-07T14:35:00Z"/>
        </w:rPr>
      </w:pPr>
    </w:p>
    <w:p w:rsidR="00FF18EA" w:rsidRDefault="00FF18EA">
      <w:pPr>
        <w:pStyle w:val="Zkladntext21"/>
        <w:numPr>
          <w:ins w:id="22" w:author="Eva Skýbová" w:date="2018-06-07T14:35:00Z"/>
        </w:numPr>
        <w:shd w:val="clear" w:color="auto" w:fill="auto"/>
        <w:spacing w:before="0" w:after="0" w:line="288" w:lineRule="exact"/>
        <w:ind w:left="180" w:firstLine="0"/>
        <w:jc w:val="both"/>
        <w:rPr>
          <w:ins w:id="23" w:author="Eva Skýbová" w:date="2018-06-07T14:35:00Z"/>
        </w:rPr>
      </w:pPr>
    </w:p>
    <w:p w:rsidR="00FF18EA" w:rsidRDefault="00FF18EA">
      <w:pPr>
        <w:pStyle w:val="Zkladntext21"/>
        <w:shd w:val="clear" w:color="auto" w:fill="auto"/>
        <w:spacing w:before="0" w:after="0" w:line="288" w:lineRule="exact"/>
        <w:ind w:left="180" w:firstLine="0"/>
        <w:jc w:val="both"/>
      </w:pPr>
    </w:p>
    <w:p w:rsidR="00FF18EA" w:rsidRDefault="00FF18EA">
      <w:pPr>
        <w:pStyle w:val="Zkladntext71"/>
        <w:shd w:val="clear" w:color="auto" w:fill="auto"/>
        <w:spacing w:before="0" w:after="173" w:line="240" w:lineRule="exact"/>
        <w:ind w:left="760" w:firstLine="0"/>
        <w:jc w:val="left"/>
      </w:pPr>
      <w:r>
        <w:t>• Principy a systém uznávání zahraničního vzdělávání pro přijetí ke studiu</w:t>
      </w:r>
    </w:p>
    <w:p w:rsidR="00FF18EA" w:rsidRDefault="00FF18EA">
      <w:pPr>
        <w:pStyle w:val="Zkladntext21"/>
        <w:shd w:val="clear" w:color="auto" w:fill="auto"/>
        <w:spacing w:before="0" w:after="122" w:line="210" w:lineRule="exact"/>
        <w:ind w:left="3580" w:firstLine="0"/>
      </w:pPr>
      <w:r>
        <w:t>Standard 1.5</w:t>
      </w:r>
    </w:p>
    <w:p w:rsidR="00FF18EA" w:rsidRDefault="00FF18EA">
      <w:pPr>
        <w:pStyle w:val="Zkladntext21"/>
        <w:shd w:val="clear" w:color="auto" w:fill="auto"/>
        <w:spacing w:before="0" w:after="578" w:line="288" w:lineRule="exact"/>
        <w:ind w:firstLine="0"/>
        <w:jc w:val="both"/>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rsidR="00FF18EA" w:rsidRDefault="00FF18EA">
      <w:pPr>
        <w:pStyle w:val="Zkladntext71"/>
        <w:shd w:val="clear" w:color="auto" w:fill="auto"/>
        <w:spacing w:before="0" w:after="173" w:line="240" w:lineRule="exact"/>
        <w:ind w:left="760" w:firstLine="0"/>
        <w:jc w:val="left"/>
      </w:pPr>
      <w:r>
        <w:t>• Vedení kvalifikačních a rigorózních prací</w:t>
      </w:r>
    </w:p>
    <w:p w:rsidR="00FF18EA" w:rsidRDefault="00FF18EA">
      <w:pPr>
        <w:pStyle w:val="Zkladntext21"/>
        <w:shd w:val="clear" w:color="auto" w:fill="auto"/>
        <w:spacing w:before="0" w:after="122" w:line="210" w:lineRule="exact"/>
        <w:ind w:left="3580" w:firstLine="0"/>
      </w:pPr>
      <w:r>
        <w:t>Standard 1.6</w:t>
      </w:r>
    </w:p>
    <w:p w:rsidR="00FF18EA" w:rsidRDefault="00FF18EA">
      <w:pPr>
        <w:pStyle w:val="Zkladntext21"/>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FF18EA" w:rsidRDefault="00FF18EA">
      <w:pPr>
        <w:pStyle w:val="Zkladntext21"/>
        <w:shd w:val="clear" w:color="auto" w:fill="auto"/>
        <w:spacing w:before="0" w:after="60" w:line="288" w:lineRule="exact"/>
        <w:ind w:firstLine="0"/>
        <w:jc w:val="both"/>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FF18EA" w:rsidRDefault="00FF18EA">
      <w:pPr>
        <w:pStyle w:val="Zkladntext71"/>
        <w:shd w:val="clear" w:color="auto" w:fill="auto"/>
        <w:spacing w:before="0" w:after="173" w:line="240" w:lineRule="exact"/>
        <w:ind w:left="760" w:firstLine="0"/>
        <w:jc w:val="left"/>
      </w:pPr>
      <w:r>
        <w:t>• Procesy zpětné vazby při hodnocení kvality</w:t>
      </w:r>
    </w:p>
    <w:p w:rsidR="00FF18EA" w:rsidRDefault="00FF18EA">
      <w:pPr>
        <w:pStyle w:val="Zkladntext21"/>
        <w:shd w:val="clear" w:color="auto" w:fill="auto"/>
        <w:spacing w:before="0" w:after="126" w:line="210" w:lineRule="exact"/>
        <w:ind w:left="3580" w:firstLine="0"/>
      </w:pPr>
      <w:r>
        <w:t>Standard 1.7</w:t>
      </w:r>
    </w:p>
    <w:p w:rsidR="00FF18EA" w:rsidRDefault="00FF18EA">
      <w:pPr>
        <w:pStyle w:val="Zkladntext21"/>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FF18EA" w:rsidRDefault="00FF18EA">
      <w:pPr>
        <w:pStyle w:val="Zkladntext21"/>
        <w:shd w:val="clear" w:color="auto" w:fill="auto"/>
        <w:spacing w:before="0" w:after="594" w:line="210" w:lineRule="exact"/>
        <w:ind w:left="400" w:firstLine="0"/>
      </w:pPr>
      <w:r>
        <w:rPr>
          <w:rStyle w:val="Zkladntext20"/>
        </w:rPr>
        <w:t>- Viz Zpráva o vnitřním hodnocení</w:t>
      </w:r>
      <w:r>
        <w:rPr>
          <w:rStyle w:val="Zkladntext20"/>
          <w:vertAlign w:val="superscript"/>
        </w:rPr>
        <w:footnoteReference w:id="7"/>
      </w:r>
    </w:p>
    <w:p w:rsidR="00FF18EA" w:rsidRDefault="00FF18EA">
      <w:pPr>
        <w:pStyle w:val="Zkladntext71"/>
        <w:shd w:val="clear" w:color="auto" w:fill="auto"/>
        <w:spacing w:before="0" w:after="173" w:line="240" w:lineRule="exact"/>
        <w:ind w:left="760" w:firstLine="0"/>
        <w:jc w:val="left"/>
      </w:pPr>
      <w:r>
        <w:t>• Sledování úspěšnosti uchazečů o studium, studentů a uplatnitelnosti absolventů</w:t>
      </w:r>
    </w:p>
    <w:p w:rsidR="00FF18EA" w:rsidRDefault="00FF18EA">
      <w:pPr>
        <w:pStyle w:val="Zkladntext21"/>
        <w:shd w:val="clear" w:color="auto" w:fill="auto"/>
        <w:spacing w:before="0" w:after="122" w:line="210" w:lineRule="exact"/>
        <w:ind w:left="3580" w:firstLine="0"/>
      </w:pPr>
      <w:r>
        <w:t>Standard 1.8</w:t>
      </w:r>
    </w:p>
    <w:p w:rsidR="00FF18EA" w:rsidRDefault="00FF18EA">
      <w:pPr>
        <w:pStyle w:val="Zkladntext21"/>
        <w:shd w:val="clear" w:color="auto" w:fill="auto"/>
        <w:spacing w:before="0" w:after="122" w:line="288" w:lineRule="exact"/>
        <w:ind w:firstLine="0"/>
        <w:jc w:val="both"/>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FF18EA" w:rsidRDefault="00FF18EA">
      <w:pPr>
        <w:pStyle w:val="Zkladntext21"/>
        <w:shd w:val="clear" w:color="auto" w:fill="auto"/>
        <w:spacing w:before="0" w:after="0" w:line="210" w:lineRule="exact"/>
        <w:ind w:left="400" w:firstLine="0"/>
        <w:rPr>
          <w:rStyle w:val="Zkladntext20"/>
        </w:rPr>
      </w:pPr>
      <w:r>
        <w:rPr>
          <w:rStyle w:val="Zkladntext20"/>
        </w:rPr>
        <w:t>- Viz Zpráva o vnitřním hodnocení</w:t>
      </w:r>
      <w:r>
        <w:rPr>
          <w:rStyle w:val="Zkladntext20"/>
          <w:vertAlign w:val="superscript"/>
        </w:rPr>
        <w:footnoteReference w:id="8"/>
      </w:r>
    </w:p>
    <w:p w:rsidR="00FF18EA" w:rsidRDefault="00FF18EA">
      <w:pPr>
        <w:pStyle w:val="Zkladntext21"/>
        <w:shd w:val="clear" w:color="auto" w:fill="auto"/>
        <w:spacing w:before="0" w:after="0" w:line="210" w:lineRule="exact"/>
        <w:ind w:left="400" w:firstLine="0"/>
        <w:rPr>
          <w:rStyle w:val="Zkladntext20"/>
        </w:rPr>
      </w:pPr>
    </w:p>
    <w:p w:rsidR="00FF18EA" w:rsidRDefault="00FF18EA">
      <w:pPr>
        <w:pStyle w:val="Zkladntext21"/>
        <w:numPr>
          <w:ins w:id="60" w:author="Eva Skýbová" w:date="2018-06-07T14:35:00Z"/>
        </w:numPr>
        <w:shd w:val="clear" w:color="auto" w:fill="auto"/>
        <w:spacing w:before="0" w:after="0" w:line="210" w:lineRule="exact"/>
        <w:ind w:left="400" w:firstLine="0"/>
        <w:rPr>
          <w:ins w:id="61" w:author="Eva Skýbová" w:date="2018-06-07T14:35:00Z"/>
        </w:rPr>
      </w:pPr>
    </w:p>
    <w:p w:rsidR="00FF18EA" w:rsidRDefault="00FF18EA">
      <w:pPr>
        <w:pStyle w:val="Zkladntext21"/>
        <w:numPr>
          <w:ins w:id="62" w:author="Eva Skýbová" w:date="2018-06-07T14:35:00Z"/>
        </w:numPr>
        <w:shd w:val="clear" w:color="auto" w:fill="auto"/>
        <w:spacing w:before="0" w:after="0" w:line="210" w:lineRule="exact"/>
        <w:ind w:left="400" w:firstLine="0"/>
        <w:rPr>
          <w:ins w:id="63" w:author="Eva Skýbová" w:date="2018-06-07T14:35:00Z"/>
        </w:rPr>
      </w:pPr>
    </w:p>
    <w:p w:rsidR="00FF18EA" w:rsidRDefault="00FF18EA">
      <w:pPr>
        <w:pStyle w:val="Zkladntext21"/>
        <w:shd w:val="clear" w:color="auto" w:fill="auto"/>
        <w:spacing w:before="0" w:after="0" w:line="210" w:lineRule="exact"/>
        <w:ind w:left="400" w:firstLine="0"/>
      </w:pPr>
    </w:p>
    <w:p w:rsidR="00FF18EA" w:rsidRPr="003D08BD" w:rsidRDefault="00FF18EA" w:rsidP="00756631">
      <w:pPr>
        <w:pStyle w:val="Nadpis31"/>
        <w:keepNext/>
        <w:keepLines/>
        <w:shd w:val="clear" w:color="auto" w:fill="auto"/>
        <w:spacing w:before="0" w:after="103" w:line="240" w:lineRule="exact"/>
        <w:rPr>
          <w:rStyle w:val="Nadpis30"/>
          <w:color w:val="70AD47"/>
        </w:rPr>
      </w:pPr>
      <w:bookmarkStart w:id="64" w:name="bookmark4"/>
      <w:r w:rsidRPr="003D08BD">
        <w:rPr>
          <w:rStyle w:val="Nadpis30"/>
          <w:color w:val="70AD47"/>
        </w:rPr>
        <w:t>Vzdělávací a tvůrčí činnost</w:t>
      </w:r>
      <w:bookmarkEnd w:id="64"/>
    </w:p>
    <w:p w:rsidR="00FF18EA" w:rsidRDefault="00FF18EA">
      <w:pPr>
        <w:pStyle w:val="Nadpis31"/>
        <w:keepNext/>
        <w:keepLines/>
        <w:shd w:val="clear" w:color="auto" w:fill="auto"/>
        <w:spacing w:before="0" w:after="103" w:line="240" w:lineRule="exact"/>
        <w:ind w:left="400"/>
      </w:pPr>
    </w:p>
    <w:p w:rsidR="00FF18EA" w:rsidRDefault="00FF18EA">
      <w:pPr>
        <w:pStyle w:val="Zkladntext71"/>
        <w:shd w:val="clear" w:color="auto" w:fill="auto"/>
        <w:spacing w:before="0" w:after="113" w:line="240" w:lineRule="exact"/>
        <w:ind w:left="760" w:firstLine="0"/>
        <w:jc w:val="left"/>
      </w:pPr>
      <w:r>
        <w:t>• Mezinárodní rozměr a aplikace soudobého stavu poznání</w:t>
      </w:r>
    </w:p>
    <w:p w:rsidR="00FF18EA" w:rsidRDefault="00FF18EA">
      <w:pPr>
        <w:pStyle w:val="Zkladntext21"/>
        <w:shd w:val="clear" w:color="auto" w:fill="auto"/>
        <w:spacing w:before="0" w:after="66" w:line="210" w:lineRule="exact"/>
        <w:ind w:left="3580" w:firstLine="0"/>
      </w:pPr>
      <w:r>
        <w:t>Standard 1.9</w:t>
      </w:r>
    </w:p>
    <w:p w:rsidR="00FF18EA" w:rsidRDefault="00FF18EA">
      <w:pPr>
        <w:pStyle w:val="Zkladntext21"/>
        <w:shd w:val="clear" w:color="auto" w:fill="auto"/>
        <w:spacing w:before="0" w:after="45" w:line="288" w:lineRule="exact"/>
        <w:ind w:firstLine="0"/>
        <w:jc w:val="both"/>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FF18EA" w:rsidRDefault="00FF18EA">
      <w:pPr>
        <w:pStyle w:val="Zkladntext21"/>
        <w:shd w:val="clear" w:color="auto" w:fill="auto"/>
        <w:spacing w:before="0" w:after="60" w:line="307" w:lineRule="exact"/>
        <w:ind w:firstLine="0"/>
        <w:jc w:val="both"/>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w:t>
      </w:r>
      <w:ins w:id="65" w:author="Eva Skýbová" w:date="2018-06-07T14:36:00Z">
        <w:r>
          <w:t>,</w:t>
        </w:r>
      </w:ins>
      <w:r>
        <w:t xml:space="preserve"> včetně CEEPUS, AKTION či Norských fondů.</w:t>
      </w:r>
      <w:r>
        <w:rPr>
          <w:vertAlign w:val="superscript"/>
        </w:rPr>
        <w:footnoteReference w:id="9"/>
      </w:r>
    </w:p>
    <w:p w:rsidR="00FF18EA" w:rsidRDefault="00FF18EA">
      <w:pPr>
        <w:pStyle w:val="Zkladntext21"/>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FF18EA" w:rsidRDefault="00FF18EA">
      <w:pPr>
        <w:pStyle w:val="Zkladntext21"/>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FF18EA" w:rsidRDefault="00FF18EA">
      <w:pPr>
        <w:pStyle w:val="Zkladntext71"/>
        <w:shd w:val="clear" w:color="auto" w:fill="auto"/>
        <w:spacing w:before="0" w:after="113" w:line="240" w:lineRule="exact"/>
        <w:ind w:left="760" w:firstLine="0"/>
        <w:jc w:val="left"/>
      </w:pPr>
      <w:r>
        <w:t>• Spolupráce s praxí při uskutečňování studijních programů</w:t>
      </w:r>
    </w:p>
    <w:p w:rsidR="00FF18EA" w:rsidRDefault="00FF18EA">
      <w:pPr>
        <w:pStyle w:val="Zkladntext21"/>
        <w:shd w:val="clear" w:color="auto" w:fill="auto"/>
        <w:spacing w:before="0" w:after="66" w:line="210" w:lineRule="exact"/>
        <w:ind w:left="3580" w:firstLine="0"/>
      </w:pPr>
      <w:r>
        <w:t>Standard 1.10</w:t>
      </w:r>
    </w:p>
    <w:p w:rsidR="00FF18EA" w:rsidRDefault="00FF18EA">
      <w:pPr>
        <w:pStyle w:val="Zkladntext21"/>
        <w:shd w:val="clear" w:color="auto" w:fill="auto"/>
        <w:spacing w:before="0" w:after="518"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FF18EA" w:rsidRDefault="00FF18EA">
      <w:pPr>
        <w:pStyle w:val="Zkladntext71"/>
        <w:shd w:val="clear" w:color="auto" w:fill="auto"/>
        <w:spacing w:before="0" w:after="113" w:line="240" w:lineRule="exact"/>
        <w:ind w:left="760" w:firstLine="0"/>
        <w:jc w:val="left"/>
      </w:pPr>
      <w:r>
        <w:t>• Spolupráce s praxí při tvorbě studijních programů</w:t>
      </w:r>
    </w:p>
    <w:p w:rsidR="00FF18EA" w:rsidRDefault="00FF18EA">
      <w:pPr>
        <w:pStyle w:val="Zkladntext21"/>
        <w:shd w:val="clear" w:color="auto" w:fill="auto"/>
        <w:spacing w:before="0" w:after="66" w:line="210" w:lineRule="exact"/>
        <w:ind w:left="3580" w:firstLine="0"/>
      </w:pPr>
      <w:r>
        <w:t>Standard 1.11</w:t>
      </w:r>
    </w:p>
    <w:p w:rsidR="00FF18EA" w:rsidRDefault="00FF18EA">
      <w:pPr>
        <w:pStyle w:val="Zkladntext21"/>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FF18EA" w:rsidRDefault="00FF18EA">
      <w:pPr>
        <w:pStyle w:val="Zkladntext21"/>
        <w:numPr>
          <w:ins w:id="72" w:author="Eva Skýbová" w:date="2018-06-07T14:36:00Z"/>
        </w:numPr>
        <w:shd w:val="clear" w:color="auto" w:fill="auto"/>
        <w:spacing w:before="0" w:after="0" w:line="288" w:lineRule="exact"/>
        <w:ind w:firstLine="0"/>
        <w:jc w:val="both"/>
        <w:rPr>
          <w:ins w:id="73" w:author="Eva Skýbová" w:date="2018-06-07T14:36:00Z"/>
        </w:rPr>
      </w:pPr>
    </w:p>
    <w:p w:rsidR="00FF18EA" w:rsidRDefault="00FF18EA">
      <w:pPr>
        <w:pStyle w:val="Zkladntext21"/>
        <w:shd w:val="clear" w:color="auto" w:fill="auto"/>
        <w:spacing w:before="0" w:after="0" w:line="288" w:lineRule="exact"/>
        <w:ind w:firstLine="0"/>
        <w:jc w:val="both"/>
      </w:pPr>
    </w:p>
    <w:p w:rsidR="00FF18EA" w:rsidRPr="003D08BD" w:rsidRDefault="00FF18EA" w:rsidP="00756631">
      <w:pPr>
        <w:pStyle w:val="Zkladntext71"/>
        <w:shd w:val="clear" w:color="auto" w:fill="auto"/>
        <w:spacing w:before="0" w:after="0" w:line="374" w:lineRule="exact"/>
        <w:ind w:left="420" w:right="5300" w:firstLine="0"/>
        <w:jc w:val="left"/>
        <w:rPr>
          <w:color w:val="70AD47"/>
        </w:rPr>
      </w:pPr>
      <w:r w:rsidRPr="003D08BD">
        <w:rPr>
          <w:color w:val="70AD47"/>
        </w:rPr>
        <w:t xml:space="preserve">Podpůrné zdroje a administrativa </w:t>
      </w:r>
    </w:p>
    <w:p w:rsidR="00FF18EA" w:rsidRDefault="00FF18EA" w:rsidP="00756631">
      <w:pPr>
        <w:pStyle w:val="Zkladntext71"/>
        <w:shd w:val="clear" w:color="auto" w:fill="auto"/>
        <w:spacing w:before="0" w:after="0" w:line="374" w:lineRule="exact"/>
        <w:ind w:left="420" w:right="5300" w:firstLine="0"/>
        <w:jc w:val="left"/>
      </w:pPr>
    </w:p>
    <w:p w:rsidR="00FF18EA" w:rsidRDefault="00FF18EA" w:rsidP="00756631">
      <w:pPr>
        <w:pStyle w:val="Zkladntext71"/>
        <w:numPr>
          <w:ilvl w:val="0"/>
          <w:numId w:val="6"/>
          <w:numberingChange w:id="74" w:author="Eva Skýbová" w:date="2018-06-06T15:57:00Z" w:original=""/>
        </w:numPr>
        <w:shd w:val="clear" w:color="auto" w:fill="auto"/>
        <w:spacing w:before="0" w:after="0" w:line="374" w:lineRule="exact"/>
        <w:ind w:right="5300"/>
        <w:jc w:val="left"/>
      </w:pPr>
      <w:r>
        <w:t>Informační systém</w:t>
      </w:r>
    </w:p>
    <w:p w:rsidR="00FF18EA" w:rsidRDefault="00FF18EA">
      <w:pPr>
        <w:pStyle w:val="Zkladntext21"/>
        <w:shd w:val="clear" w:color="auto" w:fill="auto"/>
        <w:spacing w:before="0" w:after="62" w:line="210" w:lineRule="exact"/>
        <w:ind w:left="3580" w:firstLine="0"/>
      </w:pPr>
      <w:r>
        <w:t>Standard 1.12</w:t>
      </w:r>
    </w:p>
    <w:p w:rsidR="00FF18EA" w:rsidRDefault="00FF18EA">
      <w:pPr>
        <w:pStyle w:val="Zkladntext21"/>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FF18EA" w:rsidRDefault="00FF18EA">
      <w:pPr>
        <w:pStyle w:val="Zkladntext21"/>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FF18EA" w:rsidRDefault="00FF18EA">
      <w:pPr>
        <w:pStyle w:val="Zkladntext21"/>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FF18EA" w:rsidRDefault="00FF18EA">
      <w:pPr>
        <w:pStyle w:val="Zkladntext21"/>
        <w:shd w:val="clear" w:color="auto" w:fill="auto"/>
        <w:spacing w:before="0" w:after="120" w:line="288" w:lineRule="exact"/>
        <w:ind w:firstLine="0"/>
        <w:jc w:val="both"/>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klikem na sylabus pak studenti získají detailní popisy jednotlivých předmětů včetně cílů (anotace), požadavků na studenta, obsahu předmětu, vyučovacích a hodnotících metod, získaných způsobilostí.</w:t>
      </w:r>
    </w:p>
    <w:p w:rsidR="00FF18EA" w:rsidRDefault="00FF18EA">
      <w:pPr>
        <w:pStyle w:val="Zkladntext21"/>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FF18EA" w:rsidRDefault="00FF18EA">
      <w:pPr>
        <w:pStyle w:val="Zkladntext21"/>
        <w:shd w:val="clear" w:color="auto" w:fill="auto"/>
        <w:spacing w:before="0" w:after="120" w:line="288" w:lineRule="exact"/>
        <w:ind w:firstLine="0"/>
        <w:jc w:val="both"/>
      </w:pPr>
      <w:r>
        <w:t xml:space="preserve">Prostřednictvím webových stránek UTB ve Zlíně mají studenti a uchazeči o studium přístup k přesným a </w:t>
      </w:r>
      <w:del w:id="78" w:author="Eva Skýbová" w:date="2018-06-07T13:29:00Z">
        <w:r w:rsidDel="00D838E7">
          <w:delText>přesným a</w:delText>
        </w:r>
      </w:del>
      <w:r>
        <w:t xml:space="preserve">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FF18EA" w:rsidRDefault="00FF18EA">
      <w:pPr>
        <w:pStyle w:val="Zkladntext21"/>
        <w:shd w:val="clear" w:color="auto" w:fill="auto"/>
        <w:spacing w:before="0" w:after="57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FF18EA" w:rsidRDefault="00FF18EA">
      <w:pPr>
        <w:pStyle w:val="Zkladntext71"/>
        <w:shd w:val="clear" w:color="auto" w:fill="auto"/>
        <w:spacing w:before="0" w:after="127" w:line="240" w:lineRule="exact"/>
        <w:ind w:left="760" w:firstLine="0"/>
        <w:jc w:val="left"/>
      </w:pPr>
      <w:r>
        <w:t>• Knihovny a elektronické zdroje</w:t>
      </w:r>
    </w:p>
    <w:p w:rsidR="00FF18EA" w:rsidRDefault="00FF18EA">
      <w:pPr>
        <w:pStyle w:val="Zkladntext21"/>
        <w:shd w:val="clear" w:color="auto" w:fill="auto"/>
        <w:spacing w:before="0" w:after="62" w:line="210" w:lineRule="exact"/>
        <w:ind w:left="3580" w:firstLine="0"/>
      </w:pPr>
      <w:r>
        <w:t>Standard 1.13</w:t>
      </w:r>
    </w:p>
    <w:p w:rsidR="00FF18EA" w:rsidRDefault="00FF18EA">
      <w:pPr>
        <w:pStyle w:val="Zkladntext21"/>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FF18EA" w:rsidRDefault="00FF18EA">
      <w:pPr>
        <w:pStyle w:val="Zkladntext80"/>
        <w:shd w:val="clear" w:color="auto" w:fill="auto"/>
        <w:spacing w:before="0" w:after="122" w:line="210" w:lineRule="exact"/>
      </w:pPr>
      <w:r>
        <w:t>Dostupnost knihovního fondu</w:t>
      </w:r>
    </w:p>
    <w:p w:rsidR="00FF18EA" w:rsidRDefault="00FF18EA">
      <w:pPr>
        <w:pStyle w:val="Zkladntext21"/>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FF18EA" w:rsidRDefault="00FF18EA">
      <w:pPr>
        <w:pStyle w:val="Zkladntext21"/>
        <w:shd w:val="clear" w:color="auto" w:fill="auto"/>
        <w:spacing w:before="0" w:after="120" w:line="288"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FF18EA" w:rsidRDefault="00FF18EA">
      <w:pPr>
        <w:pStyle w:val="Zkladntext21"/>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FF18EA" w:rsidRDefault="00FF18EA">
      <w:pPr>
        <w:pStyle w:val="Zkladntext21"/>
        <w:shd w:val="clear" w:color="auto" w:fill="auto"/>
        <w:spacing w:before="0" w:after="182" w:line="288" w:lineRule="exact"/>
        <w:ind w:firstLine="0"/>
        <w:jc w:val="both"/>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7"/>
      </w:r>
      <w:r>
        <w:t xml:space="preserve"> Práce jsou zde zpravidla dostupné volně v plném textu. Kromě toho provozuje knihovna také repozitář publikační činnosti akademických pracovníků univerzity.</w:t>
      </w:r>
      <w:r>
        <w:rPr>
          <w:vertAlign w:val="superscript"/>
        </w:rPr>
        <w:footnoteReference w:id="18"/>
      </w:r>
    </w:p>
    <w:p w:rsidR="00FF18EA" w:rsidRDefault="00FF18EA">
      <w:pPr>
        <w:pStyle w:val="Zkladntext80"/>
        <w:shd w:val="clear" w:color="auto" w:fill="auto"/>
        <w:spacing w:before="0" w:after="126" w:line="210" w:lineRule="exact"/>
      </w:pPr>
      <w:r>
        <w:t>Dostupnost elektronických zdrojů</w:t>
      </w:r>
    </w:p>
    <w:p w:rsidR="00FF18EA" w:rsidRDefault="00FF18EA">
      <w:pPr>
        <w:pStyle w:val="Zkladntext21"/>
        <w:shd w:val="clear" w:color="auto" w:fill="auto"/>
        <w:spacing w:before="0" w:after="0"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7" w:history="1">
        <w:r>
          <w:rPr>
            <w:rStyle w:val="Hyperlink"/>
            <w:rFonts w:cs="Calibri"/>
          </w:rPr>
          <w:t xml:space="preserve"> http://portaLk.utb.cz,</w:t>
        </w:r>
        <w:r w:rsidRPr="000A7DF5">
          <w:rPr>
            <w:rStyle w:val="Hyperlink"/>
            <w:rFonts w:cs="Calibri"/>
            <w:lang w:eastAsia="en-US"/>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w:t>
      </w:r>
    </w:p>
    <w:p w:rsidR="00FF18EA" w:rsidRDefault="00FF18EA">
      <w:pPr>
        <w:pStyle w:val="Zkladntext21"/>
        <w:shd w:val="clear" w:color="auto" w:fill="auto"/>
        <w:spacing w:before="0" w:after="126" w:line="210" w:lineRule="exact"/>
        <w:ind w:firstLine="0"/>
        <w:jc w:val="both"/>
      </w:pPr>
      <w:r>
        <w:t>Konkrétní dostupné databáze</w:t>
      </w:r>
      <w:r>
        <w:rPr>
          <w:vertAlign w:val="superscript"/>
        </w:rPr>
        <w:footnoteReference w:id="19"/>
      </w:r>
      <w:r>
        <w:t>:</w:t>
      </w:r>
    </w:p>
    <w:p w:rsidR="00FF18EA" w:rsidRDefault="00FF18EA">
      <w:pPr>
        <w:pStyle w:val="Zkladntext21"/>
        <w:numPr>
          <w:ilvl w:val="0"/>
          <w:numId w:val="1"/>
          <w:numberingChange w:id="110" w:author="Eva Skýbová" w:date="2018-06-06T15:57:00Z" w:original="-"/>
        </w:numPr>
        <w:shd w:val="clear" w:color="auto" w:fill="auto"/>
        <w:tabs>
          <w:tab w:val="left" w:pos="766"/>
        </w:tabs>
        <w:spacing w:before="0" w:after="0" w:line="283" w:lineRule="exact"/>
        <w:ind w:left="400" w:firstLine="0"/>
        <w:jc w:val="both"/>
      </w:pPr>
      <w:r>
        <w:t xml:space="preserve">Citační databáze Web </w:t>
      </w:r>
      <w:r>
        <w:rPr>
          <w:lang w:val="en-US" w:eastAsia="en-US"/>
        </w:rPr>
        <w:t xml:space="preserve">of </w:t>
      </w:r>
      <w:r>
        <w:t xml:space="preserve">Science </w:t>
      </w:r>
      <w:r>
        <w:rPr>
          <w:lang w:val="en-US" w:eastAsia="en-US"/>
        </w:rPr>
        <w:t>a Scopus</w:t>
      </w:r>
    </w:p>
    <w:p w:rsidR="00FF18EA" w:rsidRDefault="00FF18EA">
      <w:pPr>
        <w:pStyle w:val="Zkladntext21"/>
        <w:numPr>
          <w:ilvl w:val="0"/>
          <w:numId w:val="1"/>
          <w:numberingChange w:id="111" w:author="Eva Skýbová" w:date="2018-06-06T15:57:00Z" w:original="-"/>
        </w:numPr>
        <w:shd w:val="clear" w:color="auto" w:fill="auto"/>
        <w:tabs>
          <w:tab w:val="left" w:pos="766"/>
        </w:tabs>
        <w:spacing w:before="0" w:after="0" w:line="283" w:lineRule="exact"/>
        <w:ind w:left="760"/>
      </w:pPr>
      <w:r>
        <w:t xml:space="preserve">Multioborové kolekce elektronických časopisů </w:t>
      </w:r>
      <w:r>
        <w:rPr>
          <w:lang w:val="en-US" w:eastAsia="en-US"/>
        </w:rPr>
        <w:t xml:space="preserve">Elsevier </w:t>
      </w:r>
      <w:r>
        <w:t xml:space="preserve">ScienceDirect, </w:t>
      </w:r>
      <w:r>
        <w:rPr>
          <w:lang w:val="en-US" w:eastAsia="en-US"/>
        </w:rPr>
        <w:t xml:space="preserve">Wiley </w:t>
      </w:r>
      <w:r>
        <w:t xml:space="preserve">Online </w:t>
      </w:r>
      <w:r>
        <w:rPr>
          <w:lang w:val="en-US" w:eastAsia="en-US"/>
        </w:rPr>
        <w:t xml:space="preserve">Library, </w:t>
      </w:r>
      <w:r>
        <w:t>SpringerLink</w:t>
      </w:r>
    </w:p>
    <w:p w:rsidR="00FF18EA" w:rsidRDefault="00FF18EA">
      <w:pPr>
        <w:pStyle w:val="Zkladntext21"/>
        <w:numPr>
          <w:ilvl w:val="0"/>
          <w:numId w:val="1"/>
          <w:numberingChange w:id="112" w:author="Eva Skýbová" w:date="2018-06-06T15:57:00Z" w:original="-"/>
        </w:numPr>
        <w:shd w:val="clear" w:color="auto" w:fill="auto"/>
        <w:tabs>
          <w:tab w:val="left" w:pos="766"/>
        </w:tabs>
        <w:spacing w:before="0" w:after="575" w:line="283" w:lineRule="exact"/>
        <w:ind w:left="400" w:firstLine="0"/>
        <w:jc w:val="both"/>
      </w:pPr>
      <w:r>
        <w:t>Multioborové plnotextové databáze Ebsco a ProQuest</w:t>
      </w:r>
    </w:p>
    <w:p w:rsidR="00FF18EA" w:rsidRDefault="00FF18EA">
      <w:pPr>
        <w:pStyle w:val="Zkladntext71"/>
        <w:shd w:val="clear" w:color="auto" w:fill="auto"/>
        <w:spacing w:before="0" w:after="173" w:line="240" w:lineRule="exact"/>
        <w:ind w:left="760" w:firstLine="0"/>
        <w:jc w:val="left"/>
      </w:pPr>
      <w:r>
        <w:t>• Studium studentů se specifickými potřebami</w:t>
      </w:r>
    </w:p>
    <w:p w:rsidR="00FF18EA" w:rsidRDefault="00FF18EA">
      <w:pPr>
        <w:pStyle w:val="Zkladntext21"/>
        <w:shd w:val="clear" w:color="auto" w:fill="auto"/>
        <w:spacing w:before="0" w:after="126" w:line="210" w:lineRule="exact"/>
        <w:ind w:left="3580" w:firstLine="0"/>
      </w:pPr>
      <w:r>
        <w:t>Standard 1.14</w:t>
      </w:r>
    </w:p>
    <w:p w:rsidR="00FF18EA" w:rsidRDefault="00FF18EA">
      <w:pPr>
        <w:pStyle w:val="Zkladntext21"/>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12/2015.</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FF18EA" w:rsidRDefault="00FF18EA">
      <w:pPr>
        <w:pStyle w:val="Zkladntext21"/>
        <w:numPr>
          <w:ilvl w:val="0"/>
          <w:numId w:val="2"/>
          <w:numberingChange w:id="116" w:author="Eva Skýbová" w:date="2018-06-06T15:57:00Z" w:original="V"/>
        </w:numPr>
        <w:shd w:val="clear" w:color="auto" w:fill="auto"/>
        <w:tabs>
          <w:tab w:val="left" w:pos="250"/>
        </w:tabs>
        <w:spacing w:before="0" w:after="120" w:line="288" w:lineRule="exact"/>
        <w:ind w:firstLine="0"/>
        <w:jc w:val="both"/>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FF18EA" w:rsidRDefault="00FF18EA">
      <w:pPr>
        <w:pStyle w:val="Zkladntext21"/>
        <w:shd w:val="clear" w:color="auto" w:fill="auto"/>
        <w:spacing w:before="0" w:after="120" w:line="288" w:lineRule="exact"/>
        <w:ind w:firstLine="0"/>
        <w:jc w:val="both"/>
      </w:pPr>
      <w: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FF18EA" w:rsidRDefault="00FF18EA">
      <w:pPr>
        <w:pStyle w:val="Zkladntext21"/>
        <w:numPr>
          <w:ilvl w:val="0"/>
          <w:numId w:val="2"/>
          <w:numberingChange w:id="117" w:author="Eva Skýbová" w:date="2018-06-06T15:57:00Z" w:original="V"/>
        </w:numPr>
        <w:shd w:val="clear" w:color="auto" w:fill="auto"/>
        <w:tabs>
          <w:tab w:val="left" w:pos="250"/>
        </w:tabs>
        <w:spacing w:before="0" w:after="120" w:line="288" w:lineRule="exact"/>
        <w:ind w:firstLine="0"/>
        <w:jc w:val="both"/>
      </w:pPr>
      <w: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FF18EA" w:rsidRDefault="00FF18EA" w:rsidP="002B6DDE">
      <w:pPr>
        <w:pStyle w:val="Zkladntext21"/>
        <w:tabs>
          <w:tab w:val="left" w:pos="250"/>
        </w:tabs>
        <w:spacing w:after="638" w:line="288" w:lineRule="exact"/>
        <w:ind w:firstLine="0"/>
        <w:jc w:val="both"/>
      </w:pPr>
      <w:r>
        <w:t>V současné době (červenec 2017 - červen 2022)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rsidR="00FF18EA" w:rsidRDefault="00FF18EA" w:rsidP="002B6DDE">
      <w:pPr>
        <w:pStyle w:val="Zkladntext71"/>
        <w:shd w:val="clear" w:color="auto" w:fill="auto"/>
        <w:spacing w:before="0" w:after="173" w:line="240" w:lineRule="exact"/>
        <w:ind w:left="760" w:firstLine="0"/>
        <w:jc w:val="left"/>
      </w:pPr>
      <w:r>
        <w:t>• Opatření proti neetickému jednání a k ochraně duševního vlastnictví</w:t>
      </w:r>
    </w:p>
    <w:p w:rsidR="00FF18EA" w:rsidRPr="002B6DDE" w:rsidRDefault="00FF18EA" w:rsidP="002B6DDE">
      <w:pPr>
        <w:pStyle w:val="Zkladntext71"/>
        <w:shd w:val="clear" w:color="auto" w:fill="auto"/>
        <w:spacing w:before="0" w:after="173" w:line="240" w:lineRule="exact"/>
        <w:ind w:left="760" w:firstLine="0"/>
        <w:jc w:val="left"/>
        <w:rPr>
          <w:sz w:val="21"/>
          <w:szCs w:val="21"/>
        </w:rPr>
      </w:pPr>
      <w:r>
        <w:rPr>
          <w:sz w:val="21"/>
          <w:szCs w:val="21"/>
        </w:rPr>
        <w:t xml:space="preserve">                                                       </w:t>
      </w:r>
      <w:r w:rsidRPr="002B6DDE">
        <w:rPr>
          <w:sz w:val="21"/>
          <w:szCs w:val="21"/>
        </w:rPr>
        <w:t>Standard 1.15</w:t>
      </w:r>
    </w:p>
    <w:p w:rsidR="00FF18EA" w:rsidRPr="002B6DDE" w:rsidRDefault="00FF18EA" w:rsidP="002B6DDE">
      <w:pPr>
        <w:pStyle w:val="Zkladntext21"/>
        <w:numPr>
          <w:ilvl w:val="0"/>
          <w:numId w:val="2"/>
          <w:numberingChange w:id="118" w:author="Eva Skýbová" w:date="2018-06-06T15:57:00Z" w:original="V"/>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FootnoteReference"/>
          <w:rFonts w:cs="Calibri"/>
        </w:rPr>
        <w:footnoteReference w:id="21"/>
      </w:r>
    </w:p>
    <w:p w:rsidR="00FF18EA" w:rsidDel="001A2AB3" w:rsidRDefault="00FF18EA" w:rsidP="001A2AB3">
      <w:pPr>
        <w:pStyle w:val="Zkladntext21"/>
        <w:shd w:val="clear" w:color="auto" w:fill="auto"/>
        <w:tabs>
          <w:tab w:val="left" w:pos="250"/>
        </w:tabs>
        <w:spacing w:before="0" w:after="638" w:line="288" w:lineRule="exact"/>
        <w:ind w:firstLine="0"/>
        <w:jc w:val="both"/>
        <w:rPr>
          <w:del w:id="122" w:author="Eva Skýbová" w:date="2018-06-07T14:43:00Z"/>
        </w:rPr>
        <w:sectPr w:rsidR="00FF18EA" w:rsidDel="001A2AB3">
          <w:headerReference w:type="even" r:id="rId8"/>
          <w:headerReference w:type="default" r:id="rId9"/>
          <w:footerReference w:type="even" r:id="rId10"/>
          <w:footerReference w:type="default" r:id="rId11"/>
          <w:pgSz w:w="11900" w:h="16840"/>
          <w:pgMar w:top="1299" w:right="1300" w:bottom="1533" w:left="1265" w:header="0" w:footer="3" w:gutter="0"/>
          <w:cols w:space="708"/>
          <w:noEndnote/>
          <w:docGrid w:linePitch="360"/>
        </w:sectPr>
      </w:pPr>
      <w:r>
        <w:t xml:space="preserve">  </w:t>
      </w:r>
    </w:p>
    <w:p w:rsidR="00FF18EA" w:rsidRDefault="00FF18EA" w:rsidP="001A2AB3">
      <w:pPr>
        <w:pStyle w:val="Zkladntext21"/>
        <w:shd w:val="clear" w:color="auto" w:fill="auto"/>
        <w:tabs>
          <w:tab w:val="left" w:pos="250"/>
        </w:tabs>
        <w:spacing w:before="0" w:after="638" w:line="288" w:lineRule="exact"/>
        <w:ind w:firstLine="0"/>
        <w:jc w:val="both"/>
      </w:pPr>
      <w:bookmarkStart w:id="123" w:name="bookmark5"/>
      <w:r>
        <w:rPr>
          <w:rStyle w:val="Nadpis20"/>
        </w:rPr>
        <w:t>II. Studijní program</w:t>
      </w:r>
      <w:bookmarkEnd w:id="123"/>
    </w:p>
    <w:p w:rsidR="00FF18EA" w:rsidRDefault="00FF18EA">
      <w:pPr>
        <w:pStyle w:val="Nadpis31"/>
        <w:keepNext/>
        <w:keepLines/>
        <w:shd w:val="clear" w:color="auto" w:fill="auto"/>
        <w:spacing w:before="0" w:after="0" w:line="346" w:lineRule="exact"/>
        <w:ind w:left="600"/>
        <w:rPr>
          <w:rStyle w:val="Nadpis30"/>
          <w:color w:val="70AD47"/>
        </w:rPr>
      </w:pPr>
      <w:bookmarkStart w:id="124" w:name="bookmark6"/>
      <w:r w:rsidRPr="003D08BD">
        <w:rPr>
          <w:rStyle w:val="Nadpis30"/>
          <w:color w:val="70AD47"/>
        </w:rPr>
        <w:t>Soulad studijního programu s posláním vysoké školy a mezinárodní rozměr studijního programu</w:t>
      </w:r>
      <w:bookmarkEnd w:id="124"/>
    </w:p>
    <w:p w:rsidR="00FF18EA" w:rsidRPr="003D08BD" w:rsidRDefault="00FF18EA">
      <w:pPr>
        <w:pStyle w:val="Nadpis31"/>
        <w:keepNext/>
        <w:keepLines/>
        <w:shd w:val="clear" w:color="auto" w:fill="auto"/>
        <w:spacing w:before="0" w:after="0" w:line="346" w:lineRule="exact"/>
        <w:ind w:left="600"/>
        <w:rPr>
          <w:color w:val="70AD47"/>
        </w:rPr>
      </w:pPr>
    </w:p>
    <w:p w:rsidR="00FF18EA" w:rsidRDefault="00FF18EA" w:rsidP="009E5D52">
      <w:pPr>
        <w:pStyle w:val="Zkladntext71"/>
        <w:shd w:val="clear" w:color="auto" w:fill="auto"/>
        <w:spacing w:before="0" w:after="100" w:line="288" w:lineRule="exact"/>
        <w:ind w:left="960" w:firstLine="0"/>
        <w:jc w:val="left"/>
      </w:pPr>
      <w:r>
        <w:t>• Soulad studijního programu s posláním a strategickými dokumenty vysoké školy</w:t>
      </w:r>
    </w:p>
    <w:p w:rsidR="00FF18EA" w:rsidRDefault="00FF18EA" w:rsidP="009E5D52">
      <w:pPr>
        <w:pStyle w:val="Nadpis40"/>
        <w:keepNext/>
        <w:keepLines/>
        <w:shd w:val="clear" w:color="auto" w:fill="auto"/>
        <w:spacing w:after="100"/>
        <w:ind w:left="3780"/>
      </w:pPr>
      <w:bookmarkStart w:id="125" w:name="bookmark7"/>
      <w:r>
        <w:t>Standard 2.1</w:t>
      </w:r>
      <w:bookmarkEnd w:id="125"/>
    </w:p>
    <w:p w:rsidR="00FF18EA" w:rsidRDefault="00FF18EA" w:rsidP="000A7DF5">
      <w:pPr>
        <w:pStyle w:val="Zkladntext21"/>
        <w:spacing w:after="600" w:line="288" w:lineRule="exact"/>
        <w:ind w:firstLine="0"/>
        <w:jc w:val="both"/>
      </w:pPr>
      <w: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FF18EA" w:rsidRDefault="00FF18EA" w:rsidP="009E5D52">
      <w:pPr>
        <w:pStyle w:val="Zkladntext71"/>
        <w:shd w:val="clear" w:color="auto" w:fill="auto"/>
        <w:spacing w:before="0" w:after="100" w:line="288" w:lineRule="exact"/>
        <w:ind w:left="960" w:firstLine="0"/>
        <w:jc w:val="left"/>
      </w:pPr>
      <w:r>
        <w:t>• Souvislost s tvůrčí činností vysoké školy</w:t>
      </w:r>
    </w:p>
    <w:p w:rsidR="00FF18EA" w:rsidRDefault="00FF18EA" w:rsidP="009E5D52">
      <w:pPr>
        <w:pStyle w:val="Nadpis40"/>
        <w:keepNext/>
        <w:keepLines/>
        <w:shd w:val="clear" w:color="auto" w:fill="auto"/>
        <w:spacing w:after="100"/>
        <w:ind w:left="3780"/>
      </w:pPr>
      <w:bookmarkStart w:id="136" w:name="bookmark8"/>
      <w:r>
        <w:t>Standard 2.2a</w:t>
      </w:r>
      <w:bookmarkEnd w:id="136"/>
    </w:p>
    <w:p w:rsidR="00FF18EA" w:rsidRDefault="00FF18EA" w:rsidP="000A7DF5">
      <w:pPr>
        <w:pStyle w:val="Zkladntext21"/>
        <w:shd w:val="clear" w:color="auto" w:fill="auto"/>
        <w:spacing w:before="0" w:after="638" w:line="288" w:lineRule="exact"/>
        <w:ind w:firstLine="0"/>
        <w:jc w:val="both"/>
      </w:pPr>
      <w:r>
        <w:t>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 xml:space="preserve">budoucna. </w:t>
      </w:r>
    </w:p>
    <w:p w:rsidR="00FF18EA" w:rsidRDefault="00FF18EA" w:rsidP="00481506">
      <w:pPr>
        <w:pStyle w:val="Zkladntext71"/>
        <w:shd w:val="clear" w:color="auto" w:fill="auto"/>
        <w:spacing w:before="0" w:after="0" w:line="288" w:lineRule="exact"/>
        <w:ind w:left="960" w:firstLine="0"/>
        <w:jc w:val="left"/>
        <w:rPr>
          <w:sz w:val="22"/>
          <w:szCs w:val="22"/>
        </w:rPr>
      </w:pPr>
      <w:r>
        <w:rPr>
          <w:sz w:val="22"/>
          <w:szCs w:val="22"/>
        </w:rPr>
        <w:t xml:space="preserve">                                                         </w:t>
      </w:r>
      <w:r w:rsidRPr="00481506">
        <w:rPr>
          <w:sz w:val="22"/>
          <w:szCs w:val="22"/>
        </w:rPr>
        <w:t>Standard 2.2b</w:t>
      </w:r>
    </w:p>
    <w:p w:rsidR="00FF18EA" w:rsidRDefault="00FF18EA" w:rsidP="00481506">
      <w:pPr>
        <w:pStyle w:val="Zkladntext71"/>
        <w:shd w:val="clear" w:color="auto" w:fill="auto"/>
        <w:spacing w:before="0" w:after="0" w:line="288" w:lineRule="exact"/>
        <w:ind w:left="960" w:firstLine="0"/>
        <w:jc w:val="left"/>
        <w:rPr>
          <w:sz w:val="22"/>
          <w:szCs w:val="22"/>
        </w:rPr>
      </w:pPr>
    </w:p>
    <w:p w:rsidR="00FF18EA" w:rsidRPr="00185655" w:rsidRDefault="00FF18EA" w:rsidP="008C1BC7">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 xml:space="preserve">V oblasti spolupráce </w:t>
      </w:r>
      <w:del w:id="147" w:author="Eva Skýbová" w:date="2018-06-07T13:51:00Z">
        <w:r w:rsidRPr="00185655" w:rsidDel="00802FDC">
          <w:rPr>
            <w:rFonts w:ascii="Calibri" w:hAnsi="Calibri" w:cs="Times New Roman"/>
            <w:color w:val="auto"/>
            <w:sz w:val="22"/>
            <w:szCs w:val="22"/>
            <w:lang w:eastAsia="en-US"/>
          </w:rPr>
          <w:delText xml:space="preserve"> </w:delText>
        </w:r>
      </w:del>
      <w:del w:id="148" w:author="Eva Skýbová" w:date="2018-06-07T14:45:00Z">
        <w:r w:rsidRPr="00185655" w:rsidDel="00FD73CB">
          <w:rPr>
            <w:rFonts w:ascii="Calibri" w:hAnsi="Calibri" w:cs="Times New Roman"/>
            <w:color w:val="auto"/>
            <w:sz w:val="22"/>
            <w:szCs w:val="22"/>
            <w:lang w:eastAsia="en-US"/>
          </w:rPr>
          <w:delText>s </w:delText>
        </w:r>
      </w:del>
      <w:ins w:id="149" w:author="Eva Skýbová" w:date="2018-06-07T14:45:00Z">
        <w:r w:rsidRPr="00185655">
          <w:rPr>
            <w:rFonts w:ascii="Calibri" w:hAnsi="Calibri" w:cs="Times New Roman"/>
            <w:color w:val="auto"/>
            <w:sz w:val="22"/>
            <w:szCs w:val="22"/>
            <w:lang w:eastAsia="en-US"/>
          </w:rPr>
          <w:t>Fakulty logistiky a krizového řízení s </w:t>
        </w:r>
      </w:ins>
      <w:r w:rsidRPr="00185655">
        <w:rPr>
          <w:rFonts w:ascii="Calibri" w:hAnsi="Calibri" w:cs="Times New Roman"/>
          <w:color w:val="auto"/>
          <w:sz w:val="22"/>
          <w:szCs w:val="22"/>
          <w:lang w:eastAsia="en-US"/>
        </w:rPr>
        <w:t xml:space="preserve">praxí </w:t>
      </w:r>
      <w:del w:id="150" w:author="Eva Skýbová" w:date="2018-06-07T14:45:00Z">
        <w:r w:rsidRPr="00185655" w:rsidDel="00FD73CB">
          <w:rPr>
            <w:rFonts w:ascii="Calibri" w:hAnsi="Calibri" w:cs="Times New Roman"/>
            <w:color w:val="auto"/>
            <w:sz w:val="22"/>
            <w:szCs w:val="22"/>
            <w:lang w:eastAsia="en-US"/>
          </w:rPr>
          <w:delText xml:space="preserve">Fakulty logistiky a krizového řízení </w:delText>
        </w:r>
      </w:del>
      <w:r w:rsidRPr="00185655">
        <w:rPr>
          <w:rFonts w:ascii="Calibri" w:hAnsi="Calibri" w:cs="Times New Roman"/>
          <w:color w:val="auto"/>
          <w:sz w:val="22"/>
          <w:szCs w:val="22"/>
          <w:lang w:eastAsia="en-US"/>
        </w:rPr>
        <w:t xml:space="preserve">je možné vyzvednout spolupráci  v oblasti aplikovaného výzkumu, který je částečně naplňován jednak v rámci projektu TAČR, a také skrze Centrum polymerních systémů v kooperaci s významnými industriálními partnery (např. Sonnentor), </w:t>
      </w:r>
      <w:del w:id="151" w:author="Eva Skýbová" w:date="2018-06-07T14:45:00Z">
        <w:r w:rsidRPr="00185655" w:rsidDel="00FD73CB">
          <w:rPr>
            <w:rFonts w:ascii="Calibri" w:hAnsi="Calibri" w:cs="Times New Roman"/>
            <w:color w:val="auto"/>
            <w:sz w:val="22"/>
            <w:szCs w:val="22"/>
            <w:lang w:eastAsia="en-US"/>
          </w:rPr>
          <w:delText xml:space="preserve">které </w:delText>
        </w:r>
      </w:del>
      <w:ins w:id="152" w:author="Eva Skýbová" w:date="2018-06-07T14:45:00Z">
        <w:r w:rsidRPr="00185655">
          <w:rPr>
            <w:rFonts w:ascii="Calibri" w:hAnsi="Calibri" w:cs="Times New Roman"/>
            <w:color w:val="auto"/>
            <w:sz w:val="22"/>
            <w:szCs w:val="22"/>
            <w:lang w:eastAsia="en-US"/>
          </w:rPr>
          <w:t>kte</w:t>
        </w:r>
        <w:r>
          <w:rPr>
            <w:rFonts w:ascii="Calibri" w:hAnsi="Calibri" w:cs="Times New Roman"/>
            <w:color w:val="auto"/>
            <w:sz w:val="22"/>
            <w:szCs w:val="22"/>
            <w:lang w:eastAsia="en-US"/>
          </w:rPr>
          <w:t>ří</w:t>
        </w:r>
        <w:r w:rsidRPr="00185655">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 xml:space="preserve">jsou </w:t>
      </w:r>
      <w:del w:id="153" w:author="Eva Skýbová" w:date="2018-06-07T14:46:00Z">
        <w:r w:rsidRPr="00185655" w:rsidDel="00FD73CB">
          <w:rPr>
            <w:rFonts w:ascii="Calibri" w:hAnsi="Calibri" w:cs="Times New Roman"/>
            <w:color w:val="auto"/>
            <w:sz w:val="22"/>
            <w:szCs w:val="22"/>
            <w:lang w:eastAsia="en-US"/>
          </w:rPr>
          <w:delText xml:space="preserve">zaměřeny </w:delText>
        </w:r>
      </w:del>
      <w:ins w:id="154" w:author="Eva Skýbová" w:date="2018-06-07T14:46:00Z">
        <w:r w:rsidRPr="00185655">
          <w:rPr>
            <w:rFonts w:ascii="Calibri" w:hAnsi="Calibri" w:cs="Times New Roman"/>
            <w:color w:val="auto"/>
            <w:sz w:val="22"/>
            <w:szCs w:val="22"/>
            <w:lang w:eastAsia="en-US"/>
          </w:rPr>
          <w:t>zaměřen</w:t>
        </w:r>
        <w:r>
          <w:rPr>
            <w:rFonts w:ascii="Calibri" w:hAnsi="Calibri" w:cs="Times New Roman"/>
            <w:color w:val="auto"/>
            <w:sz w:val="22"/>
            <w:szCs w:val="22"/>
            <w:lang w:eastAsia="en-US"/>
          </w:rPr>
          <w:t>i</w:t>
        </w:r>
        <w:r w:rsidRPr="00185655">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 xml:space="preserve">na oblast ochrany obyvatelstva a logistiku jako takovou. </w:t>
      </w:r>
    </w:p>
    <w:p w:rsidR="00FF18EA" w:rsidRPr="00185655" w:rsidRDefault="00FF18EA" w:rsidP="008C1BC7">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Regionální spolupráce s firmami se postupně rozvíjí v několika rovinách:</w:t>
      </w:r>
    </w:p>
    <w:p w:rsidR="00FF18EA" w:rsidRPr="00185655" w:rsidRDefault="00FF18EA" w:rsidP="00FD73CB">
      <w:pPr>
        <w:numPr>
          <w:ilvl w:val="0"/>
          <w:numId w:val="10"/>
          <w:ins w:id="155" w:author="Eva Skýbová" w:date="2018-06-07T14:47:00Z"/>
        </w:numPr>
        <w:jc w:val="both"/>
        <w:rPr>
          <w:rFonts w:ascii="Calibri" w:hAnsi="Calibri" w:cs="Times New Roman"/>
          <w:color w:val="auto"/>
          <w:sz w:val="22"/>
          <w:szCs w:val="22"/>
          <w:lang w:eastAsia="en-US"/>
        </w:rPr>
      </w:pPr>
      <w:del w:id="156" w:author="Eva Skýbová" w:date="2018-06-07T14:47: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 xml:space="preserve">Členství v české logistické společnosti </w:t>
      </w:r>
      <w:del w:id="157" w:author="Eva Skýbová" w:date="2018-06-07T14:46: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a dalších regionálních seskupeních usilujících o hospodářský rozvoj regionu</w:t>
      </w:r>
      <w:r>
        <w:rPr>
          <w:rFonts w:ascii="Calibri" w:hAnsi="Calibri" w:cs="Times New Roman"/>
          <w:color w:val="auto"/>
          <w:sz w:val="22"/>
          <w:szCs w:val="22"/>
          <w:lang w:eastAsia="en-US"/>
        </w:rPr>
        <w:t>;</w:t>
      </w:r>
    </w:p>
    <w:p w:rsidR="00FF18EA" w:rsidRPr="00185655" w:rsidRDefault="00FF18EA" w:rsidP="00FD73CB">
      <w:pPr>
        <w:numPr>
          <w:ilvl w:val="0"/>
          <w:numId w:val="10"/>
          <w:ins w:id="158" w:author="Eva Skýbová" w:date="2018-06-07T14:47:00Z"/>
        </w:numPr>
        <w:jc w:val="both"/>
        <w:rPr>
          <w:rFonts w:ascii="Calibri" w:hAnsi="Calibri" w:cs="Times New Roman"/>
          <w:color w:val="auto"/>
          <w:sz w:val="22"/>
          <w:szCs w:val="22"/>
          <w:lang w:eastAsia="en-US"/>
        </w:rPr>
      </w:pPr>
      <w:del w:id="159" w:author="Eva Skýbová" w:date="2018-06-07T14:47: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spolupráce s Okresní hospodářskou komorou v Uherském Hradišti, Krajskou hospodářskou komorou ve Zlíně. AWL-Techniek CZ s.</w:t>
      </w:r>
      <w:ins w:id="160"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61"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MESIT holding, a.</w:t>
      </w:r>
      <w:ins w:id="162"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s., KOVOPLAST výrobní</w:t>
      </w:r>
      <w:del w:id="163" w:author="Eva Skýbová" w:date="2018-06-07T14:46:00Z">
        <w:r w:rsidRPr="00185655" w:rsidDel="00FD73CB">
          <w:rPr>
            <w:rFonts w:ascii="Calibri" w:hAnsi="Calibri" w:cs="Times New Roman"/>
            <w:color w:val="auto"/>
            <w:sz w:val="22"/>
            <w:szCs w:val="22"/>
            <w:lang w:eastAsia="en-US"/>
          </w:rPr>
          <w:delText>¬</w:delText>
        </w:r>
      </w:del>
      <w:r w:rsidRPr="00185655">
        <w:rPr>
          <w:rFonts w:ascii="Calibri" w:hAnsi="Calibri" w:cs="Times New Roman"/>
          <w:color w:val="auto"/>
          <w:sz w:val="22"/>
          <w:szCs w:val="22"/>
          <w:lang w:eastAsia="en-US"/>
        </w:rPr>
        <w:t xml:space="preserve"> družstvo, POCLAIN HYDRAULICS, s.</w:t>
      </w:r>
      <w:ins w:id="164"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65"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Evektor, spol. s r.</w:t>
      </w:r>
      <w:ins w:id="166"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Hame, a.</w:t>
      </w:r>
      <w:ins w:id="167"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s., Thermacut, k.</w:t>
      </w:r>
      <w:ins w:id="168"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s., HELLA AUTOTECHNIK NOVA, S.</w:t>
      </w:r>
      <w:ins w:id="169" w:author="Eva Skýbová" w:date="2018-06-07T14:47:00Z">
        <w:r>
          <w:rPr>
            <w:rFonts w:ascii="Calibri" w:hAnsi="Calibri" w:cs="Times New Roman"/>
            <w:color w:val="auto"/>
            <w:sz w:val="22"/>
            <w:szCs w:val="22"/>
            <w:lang w:eastAsia="en-US"/>
          </w:rPr>
          <w:t> </w:t>
        </w:r>
      </w:ins>
      <w:r w:rsidRPr="00185655">
        <w:rPr>
          <w:rFonts w:ascii="Calibri" w:hAnsi="Calibri" w:cs="Times New Roman"/>
          <w:color w:val="auto"/>
          <w:sz w:val="22"/>
          <w:szCs w:val="22"/>
          <w:lang w:eastAsia="en-US"/>
        </w:rPr>
        <w:t>R.</w:t>
      </w:r>
      <w:ins w:id="170"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Miele technika s.</w:t>
      </w:r>
      <w:ins w:id="171"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72" w:author="Eva Skýbová" w:date="2018-06-07T14:46: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Siemens, s. r. o., MUBEA, AVX Czech Republic, s.</w:t>
      </w:r>
      <w:ins w:id="173"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74"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S+C ALFANAMETAL s.</w:t>
      </w:r>
      <w:ins w:id="175"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76"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koncern, MOSS logistics, s.</w:t>
      </w:r>
      <w:ins w:id="177"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78"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UNITED BAKERIES a.</w:t>
      </w:r>
      <w:ins w:id="179"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s., ALBO SCHLENK s. r. o., Aircraft Industries, a.</w:t>
      </w:r>
      <w:ins w:id="180" w:author="Eva Skýbová" w:date="2018-06-07T14:47: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 xml:space="preserve">s. </w:t>
      </w:r>
    </w:p>
    <w:p w:rsidR="00FF18EA" w:rsidRPr="00185655" w:rsidRDefault="00FF18EA" w:rsidP="00185655">
      <w:pPr>
        <w:rPr>
          <w:rFonts w:ascii="Calibri" w:hAnsi="Calibri" w:cs="Times New Roman"/>
          <w:color w:val="auto"/>
          <w:sz w:val="22"/>
          <w:szCs w:val="22"/>
          <w:lang w:eastAsia="en-US"/>
        </w:rPr>
      </w:pPr>
    </w:p>
    <w:p w:rsidR="00FF18EA" w:rsidRPr="00185655" w:rsidRDefault="00FF18EA" w:rsidP="008C1BC7">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Ve studijním procesu studijního programu Aplikovaná logistika  bude prohloubena dosavadní spolupráce s firmami a institucemi Zlínského kraje, a to především na aktivitách:</w:t>
      </w:r>
    </w:p>
    <w:p w:rsidR="00FF18EA" w:rsidRPr="00185655" w:rsidRDefault="00FF18EA" w:rsidP="00FD73CB">
      <w:pPr>
        <w:numPr>
          <w:ilvl w:val="0"/>
          <w:numId w:val="11"/>
          <w:ins w:id="181" w:author="Eva Skýbová" w:date="2018-06-07T14:47:00Z"/>
        </w:numPr>
        <w:jc w:val="both"/>
        <w:rPr>
          <w:rFonts w:ascii="Calibri" w:hAnsi="Calibri" w:cs="Times New Roman"/>
          <w:color w:val="auto"/>
          <w:sz w:val="22"/>
          <w:szCs w:val="22"/>
          <w:lang w:eastAsia="en-US"/>
        </w:rPr>
      </w:pPr>
      <w:del w:id="182" w:author="Eva Skýbová" w:date="2018-06-07T14:47: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v rámci zapojení odborníků z praxe do výuky (pravidelné i vyžádané přednášky, cvičení, projektová výuka, konzultace) – smluvní spolupráce s Continental Barum s.</w:t>
      </w:r>
      <w:ins w:id="183" w:author="Eva Skýbová" w:date="2018-06-07T14:48: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84" w:author="Eva Skýbová" w:date="2018-06-07T14:48: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 Moravský letecký klastr, o.</w:t>
      </w:r>
      <w:ins w:id="185" w:author="Eva Skýbová" w:date="2018-06-07T14:48: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s., ČSAD Hodonín a.</w:t>
      </w:r>
      <w:ins w:id="186" w:author="Eva Skýbová" w:date="2018-06-07T14:48: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s. a  také MOSS logistics s.</w:t>
      </w:r>
      <w:ins w:id="187" w:author="Eva Skýbová" w:date="2018-06-07T14:48: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r.</w:t>
      </w:r>
      <w:ins w:id="188" w:author="Eva Skýbová" w:date="2018-06-07T14:48: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o.</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kopie smluv o spolupráci ve výuce viz</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 xml:space="preserve"> přílohy žádosti o akreditaci</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w:t>
      </w:r>
    </w:p>
    <w:p w:rsidR="00FF18EA" w:rsidRPr="00185655" w:rsidRDefault="00FF18EA" w:rsidP="00FD73CB">
      <w:pPr>
        <w:numPr>
          <w:ilvl w:val="0"/>
          <w:numId w:val="11"/>
          <w:ins w:id="189" w:author="Eva Skýbová" w:date="2018-06-07T14:47:00Z"/>
        </w:numPr>
        <w:jc w:val="both"/>
        <w:rPr>
          <w:rFonts w:ascii="Calibri" w:hAnsi="Calibri" w:cs="Times New Roman"/>
          <w:color w:val="auto"/>
          <w:sz w:val="22"/>
          <w:szCs w:val="22"/>
          <w:lang w:eastAsia="en-US"/>
        </w:rPr>
      </w:pPr>
      <w:del w:id="190" w:author="Eva Skýbová" w:date="2018-06-07T14:47: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při zajišťování studentských praxí (garance odborných praxí na základě Rámcové smlouvy o spolupráci na praxích, spolupráce s dalšími firmami, viz formulář C-IV Údaje o odborné praxi);</w:t>
      </w:r>
    </w:p>
    <w:p w:rsidR="00FF18EA" w:rsidRPr="00185655" w:rsidRDefault="00FF18EA" w:rsidP="00FD73CB">
      <w:pPr>
        <w:numPr>
          <w:ilvl w:val="0"/>
          <w:numId w:val="11"/>
          <w:ins w:id="191" w:author="Eva Skýbová" w:date="2018-06-07T14:47:00Z"/>
        </w:numPr>
        <w:jc w:val="both"/>
        <w:rPr>
          <w:rFonts w:ascii="Calibri" w:hAnsi="Calibri" w:cs="Times New Roman"/>
          <w:color w:val="auto"/>
          <w:sz w:val="22"/>
          <w:szCs w:val="22"/>
          <w:lang w:eastAsia="en-US"/>
        </w:rPr>
      </w:pPr>
      <w:del w:id="192" w:author="Eva Skýbová" w:date="2018-06-07T14:47: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 xml:space="preserve">exkurzí do firem jako součást výuky, např. </w:t>
      </w:r>
      <w:ins w:id="193" w:author="Eva Skýbová" w:date="2018-06-07T14:48:00Z">
        <w:r w:rsidRPr="00185655">
          <w:rPr>
            <w:rFonts w:ascii="Calibri" w:hAnsi="Calibri" w:cs="Times New Roman"/>
            <w:color w:val="auto"/>
            <w:sz w:val="22"/>
            <w:szCs w:val="22"/>
            <w:lang w:eastAsia="en-US"/>
          </w:rPr>
          <w:t>Continenta</w:t>
        </w:r>
        <w:r>
          <w:rPr>
            <w:rFonts w:ascii="Calibri" w:hAnsi="Calibri" w:cs="Times New Roman"/>
            <w:color w:val="auto"/>
            <w:sz w:val="22"/>
            <w:szCs w:val="22"/>
            <w:lang w:eastAsia="en-US"/>
          </w:rPr>
          <w:t xml:space="preserve">l </w:t>
        </w:r>
      </w:ins>
      <w:r w:rsidRPr="00185655">
        <w:rPr>
          <w:rFonts w:ascii="Calibri" w:hAnsi="Calibri" w:cs="Times New Roman"/>
          <w:color w:val="auto"/>
          <w:sz w:val="22"/>
          <w:szCs w:val="22"/>
          <w:lang w:eastAsia="en-US"/>
        </w:rPr>
        <w:t xml:space="preserve">Barum </w:t>
      </w:r>
      <w:del w:id="194" w:author="Eva Skýbová" w:date="2018-06-07T14:48:00Z">
        <w:r w:rsidRPr="00185655" w:rsidDel="00FD73CB">
          <w:rPr>
            <w:rFonts w:ascii="Calibri" w:hAnsi="Calibri" w:cs="Times New Roman"/>
            <w:color w:val="auto"/>
            <w:sz w:val="22"/>
            <w:szCs w:val="22"/>
            <w:lang w:eastAsia="en-US"/>
          </w:rPr>
          <w:delText>Continental</w:delText>
        </w:r>
      </w:del>
      <w:r w:rsidRPr="00185655">
        <w:rPr>
          <w:rFonts w:ascii="Calibri" w:hAnsi="Calibri" w:cs="Times New Roman"/>
          <w:color w:val="auto"/>
          <w:sz w:val="22"/>
          <w:szCs w:val="22"/>
          <w:lang w:eastAsia="en-US"/>
        </w:rPr>
        <w:t>, Škoda, MESIT holding, a.</w:t>
      </w:r>
      <w:ins w:id="195" w:author="Eva Skýbová" w:date="2018-06-07T14:48:00Z">
        <w:r>
          <w:rPr>
            <w:rFonts w:ascii="Calibri" w:hAnsi="Calibri" w:cs="Times New Roman"/>
            <w:color w:val="auto"/>
            <w:sz w:val="22"/>
            <w:szCs w:val="22"/>
            <w:lang w:eastAsia="en-US"/>
          </w:rPr>
          <w:t xml:space="preserve"> </w:t>
        </w:r>
      </w:ins>
      <w:r w:rsidRPr="00185655">
        <w:rPr>
          <w:rFonts w:ascii="Calibri" w:hAnsi="Calibri" w:cs="Times New Roman"/>
          <w:color w:val="auto"/>
          <w:sz w:val="22"/>
          <w:szCs w:val="22"/>
          <w:lang w:eastAsia="en-US"/>
        </w:rPr>
        <w:t>s.;</w:t>
      </w:r>
    </w:p>
    <w:p w:rsidR="00FF18EA" w:rsidRPr="00185655" w:rsidRDefault="00FF18EA" w:rsidP="00FD73CB">
      <w:pPr>
        <w:numPr>
          <w:ilvl w:val="0"/>
          <w:numId w:val="11"/>
          <w:ins w:id="196" w:author="Eva Skýbová" w:date="2018-06-07T14:47:00Z"/>
        </w:numPr>
        <w:jc w:val="both"/>
        <w:rPr>
          <w:rFonts w:ascii="Calibri" w:hAnsi="Calibri" w:cs="Times New Roman"/>
          <w:color w:val="auto"/>
          <w:sz w:val="22"/>
          <w:szCs w:val="22"/>
          <w:lang w:eastAsia="en-US"/>
        </w:rPr>
      </w:pPr>
      <w:del w:id="197" w:author="Eva Skýbová" w:date="2018-06-07T14:47: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případových studií zařazených do výuky;</w:t>
      </w:r>
    </w:p>
    <w:p w:rsidR="00FF18EA" w:rsidRPr="00185655" w:rsidRDefault="00FF18EA" w:rsidP="00FD73CB">
      <w:pPr>
        <w:numPr>
          <w:ilvl w:val="0"/>
          <w:numId w:val="11"/>
          <w:ins w:id="198" w:author="Eva Skýbová" w:date="2018-06-07T14:47:00Z"/>
        </w:numPr>
        <w:jc w:val="both"/>
        <w:rPr>
          <w:rFonts w:ascii="Calibri" w:hAnsi="Calibri" w:cs="Times New Roman"/>
          <w:color w:val="auto"/>
          <w:sz w:val="22"/>
          <w:szCs w:val="22"/>
          <w:lang w:eastAsia="en-US"/>
        </w:rPr>
      </w:pPr>
      <w:del w:id="199" w:author="Eva Skýbová" w:date="2018-06-07T14:47:00Z">
        <w:r w:rsidRPr="00185655" w:rsidDel="00FD73CB">
          <w:rPr>
            <w:rFonts w:ascii="Calibri" w:hAnsi="Calibri" w:cs="Times New Roman"/>
            <w:color w:val="auto"/>
            <w:sz w:val="22"/>
            <w:szCs w:val="22"/>
            <w:lang w:eastAsia="en-US"/>
          </w:rPr>
          <w:delText xml:space="preserve">- </w:delText>
        </w:r>
      </w:del>
      <w:r w:rsidRPr="00185655">
        <w:rPr>
          <w:rFonts w:ascii="Calibri" w:hAnsi="Calibri" w:cs="Times New Roman"/>
          <w:color w:val="auto"/>
          <w:sz w:val="22"/>
          <w:szCs w:val="22"/>
          <w:lang w:eastAsia="en-US"/>
        </w:rPr>
        <w:t>zadávání a řešení kvalifikačních prací dle potřeb regionálních firem.</w:t>
      </w:r>
    </w:p>
    <w:p w:rsidR="00FF18EA" w:rsidRPr="00481506" w:rsidRDefault="00FF18EA" w:rsidP="00481506">
      <w:pPr>
        <w:pStyle w:val="Zkladntext71"/>
        <w:shd w:val="clear" w:color="auto" w:fill="auto"/>
        <w:spacing w:before="0" w:after="0" w:line="288" w:lineRule="exact"/>
        <w:ind w:left="960" w:firstLine="0"/>
        <w:jc w:val="left"/>
      </w:pPr>
    </w:p>
    <w:p w:rsidR="00FF18EA" w:rsidRDefault="00FF18EA" w:rsidP="009E5D52">
      <w:pPr>
        <w:pStyle w:val="Zkladntext71"/>
        <w:shd w:val="clear" w:color="auto" w:fill="auto"/>
        <w:spacing w:before="0" w:after="100" w:line="240" w:lineRule="exact"/>
        <w:ind w:left="960" w:firstLine="0"/>
        <w:jc w:val="left"/>
      </w:pPr>
      <w:r>
        <w:t>• Mezinárodní rozměr studijního programu</w:t>
      </w:r>
    </w:p>
    <w:p w:rsidR="00FF18EA" w:rsidRDefault="00FF18EA" w:rsidP="009E5D52">
      <w:pPr>
        <w:pStyle w:val="Nadpis40"/>
        <w:keepNext/>
        <w:keepLines/>
        <w:shd w:val="clear" w:color="auto" w:fill="auto"/>
        <w:spacing w:after="100" w:line="220" w:lineRule="exact"/>
        <w:ind w:left="3780"/>
      </w:pPr>
      <w:bookmarkStart w:id="200" w:name="bookmark9"/>
      <w:r>
        <w:t>Standard 2.3</w:t>
      </w:r>
      <w:bookmarkEnd w:id="200"/>
    </w:p>
    <w:p w:rsidR="00FF18EA" w:rsidRDefault="00FF18EA" w:rsidP="000A7DF5">
      <w:pPr>
        <w:pStyle w:val="Zkladntext21"/>
        <w:shd w:val="clear" w:color="auto" w:fill="auto"/>
        <w:spacing w:before="0" w:after="0" w:line="288" w:lineRule="exact"/>
        <w:ind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bakalářských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ins w:id="201" w:author="Eva Skýbová" w:date="2018-06-07T14:49:00Z">
        <w:r w:rsidRPr="00FD73CB">
          <w:t>https://www.utb.cz/univerzita/mezinarodni-vztahy/studenti/mobility-studentu/</w:t>
        </w:r>
      </w:ins>
      <w:del w:id="202" w:author="Eva Skýbová" w:date="2018-06-07T14:49:00Z">
        <w:r w:rsidDel="00FD73CB">
          <w:fldChar w:fldCharType="begin"/>
        </w:r>
        <w:r w:rsidDel="00FD73CB">
          <w:delInstrText>HYPERLINK "http://www.utb.cz/mezinarodni-"</w:delInstrText>
        </w:r>
        <w:r w:rsidDel="00FD73CB">
          <w:fldChar w:fldCharType="separate"/>
        </w:r>
        <w:r w:rsidRPr="000A7DF5" w:rsidDel="00FD73CB">
          <w:rPr>
            <w:rStyle w:val="Hyperlink"/>
            <w:rFonts w:cs="Calibri"/>
            <w:lang w:eastAsia="en-US"/>
          </w:rPr>
          <w:delText>http://www.utb.cz/mezinarodni-</w:delText>
        </w:r>
        <w:r w:rsidDel="00FD73CB">
          <w:fldChar w:fldCharType="end"/>
        </w:r>
        <w:r w:rsidRPr="000A7DF5" w:rsidDel="00FD73CB">
          <w:rPr>
            <w:color w:val="000080"/>
            <w:u w:val="single"/>
            <w:lang w:eastAsia="en-US"/>
          </w:rPr>
          <w:delText>spoluprace/chci-studovat-v-zahranici</w:delText>
        </w:r>
      </w:del>
      <w:ins w:id="203" w:author="Eva Skýbová" w:date="2018-06-07T14:49:00Z">
        <w:r>
          <w:rPr>
            <w:color w:val="000080"/>
            <w:u w:val="single"/>
            <w:lang w:eastAsia="en-US"/>
          </w:rPr>
          <w:t>,</w:t>
        </w:r>
      </w:ins>
      <w:del w:id="204" w:author="Eva Skýbová" w:date="2018-06-07T14:49:00Z">
        <w:r w:rsidRPr="000A7DF5" w:rsidDel="00FD73CB">
          <w:rPr>
            <w:color w:val="000080"/>
            <w:u w:val="single"/>
            <w:lang w:eastAsia="en-US"/>
          </w:rPr>
          <w:delText>,</w:delText>
        </w:r>
      </w:del>
      <w:r w:rsidRPr="000A7DF5">
        <w:rPr>
          <w:color w:val="000080"/>
          <w:u w:val="single"/>
          <w:lang w:eastAsia="en-US"/>
        </w:rPr>
        <w:t xml:space="preserve"> </w:t>
      </w:r>
      <w:r w:rsidRPr="00412AF7">
        <w:rPr>
          <w:color w:val="auto"/>
          <w:lang w:eastAsia="en-US"/>
        </w:rPr>
        <w:t xml:space="preserve">kde se studenti dozvědí všechny potřebné informace týkající se možnosti studia v zahraničí. Fakulta </w:t>
      </w:r>
      <w:r>
        <w:rPr>
          <w:color w:val="auto"/>
          <w:lang w:eastAsia="en-US"/>
        </w:rPr>
        <w:t>logistiky a krizového řízení</w:t>
      </w:r>
      <w:r w:rsidRPr="00412AF7">
        <w:rPr>
          <w:color w:val="auto"/>
          <w:lang w:eastAsia="en-US"/>
        </w:rPr>
        <w:t xml:space="preserve"> má uzavřenu řadu bilaterálních dohod v rámci programu Erasmus+ s partnerskými školami, kde mohou studenti využít studijních programů s obdobným odborným zaměřením. Tyto instituce jsou uvedeny na webových stránkách </w:t>
      </w:r>
      <w:ins w:id="205" w:author="Eva Skýbová" w:date="2018-06-07T14:50:00Z">
        <w:r w:rsidRPr="00FD73CB">
          <w:rPr>
            <w:color w:val="auto"/>
            <w:lang w:eastAsia="en-US"/>
          </w:rPr>
          <w:t>https://flkr.utb.cz/o-fakulte/mezinarodni-vztahy-2/partnerske-instituce/</w:t>
        </w:r>
      </w:ins>
      <w:del w:id="206" w:author="Eva Skýbová" w:date="2018-06-07T14:50:00Z">
        <w:r w:rsidRPr="00185655" w:rsidDel="00FD73CB">
          <w:rPr>
            <w:color w:val="auto"/>
            <w:lang w:eastAsia="en-US"/>
          </w:rPr>
          <w:delText>http://www.utb.cz/mezinarodni-spoluprace/partnerske-instituce</w:delText>
        </w:r>
      </w:del>
      <w:r>
        <w:rPr>
          <w:color w:val="auto"/>
          <w:lang w:eastAsia="en-US"/>
        </w:rPr>
        <w:t>.</w:t>
      </w:r>
    </w:p>
    <w:p w:rsidR="00FF18EA" w:rsidRPr="00412AF7" w:rsidRDefault="00FF18EA" w:rsidP="000A7DF5">
      <w:pPr>
        <w:pStyle w:val="Zkladntext21"/>
        <w:shd w:val="clear" w:color="auto" w:fill="auto"/>
        <w:spacing w:before="0" w:after="0" w:line="288" w:lineRule="exact"/>
        <w:ind w:firstLine="0"/>
        <w:jc w:val="both"/>
        <w:rPr>
          <w:color w:val="auto"/>
          <w:lang w:eastAsia="en-US"/>
        </w:rPr>
      </w:pPr>
      <w:r w:rsidRPr="00412AF7">
        <w:rPr>
          <w:color w:val="auto"/>
          <w:lang w:eastAsia="en-US"/>
        </w:rPr>
        <w:t xml:space="preserve">V rámci programu Freemoover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Pr>
          <w:color w:val="auto"/>
          <w:lang w:eastAsia="en-US"/>
        </w:rPr>
        <w:t>EEPUS</w:t>
      </w:r>
      <w:del w:id="207" w:author="Eva Skýbová" w:date="2018-06-07T14:50:00Z">
        <w:r w:rsidDel="00FD73CB">
          <w:rPr>
            <w:color w:val="auto"/>
            <w:lang w:eastAsia="en-US"/>
          </w:rPr>
          <w:delText>)</w:delText>
        </w:r>
      </w:del>
      <w:r w:rsidRPr="00412AF7">
        <w:rPr>
          <w:color w:val="auto"/>
          <w:lang w:eastAsia="en-US"/>
        </w:rPr>
        <w:t xml:space="preserve"> (Central European Exchange Programme for University Studies), což je středoevropský výměnný univerzitní program zaměřený na regionální spolupráci v rámci sítí univerzit</w:t>
      </w:r>
      <w:r>
        <w:rPr>
          <w:color w:val="auto"/>
          <w:lang w:eastAsia="en-US"/>
        </w:rPr>
        <w:t xml:space="preserve"> s názvem CIII-RS-1011-02-1617 Fostering sustainable partnership between academia and industry in improving applicability of logistics thinking (FINALIST)</w:t>
      </w:r>
      <w:r w:rsidRPr="00412AF7">
        <w:rPr>
          <w:color w:val="auto"/>
          <w:lang w:eastAsia="en-US"/>
        </w:rPr>
        <w:t xml:space="preserve">. </w:t>
      </w:r>
      <w:r w:rsidRPr="00185655">
        <w:rPr>
          <w:color w:val="auto"/>
          <w:lang w:eastAsia="en-US"/>
        </w:rPr>
        <w:t xml:space="preserve">Konkrétní počty studentů, kteří se zapojují do programů mezinárodní spolupráce ve vzdělávání, jsou uvedeny ve výročních zprávách Fakulty logistiky a krizového řízení. </w:t>
      </w:r>
    </w:p>
    <w:p w:rsidR="00FF18EA" w:rsidRDefault="00FF18EA">
      <w:pPr>
        <w:pStyle w:val="Zkladntext21"/>
        <w:shd w:val="clear" w:color="auto" w:fill="auto"/>
        <w:spacing w:before="0" w:after="0" w:line="288" w:lineRule="exact"/>
        <w:ind w:left="240" w:firstLine="0"/>
        <w:jc w:val="both"/>
        <w:sectPr w:rsidR="00FF18EA">
          <w:headerReference w:type="even" r:id="rId12"/>
          <w:headerReference w:type="default" r:id="rId13"/>
          <w:footerReference w:type="even" r:id="rId14"/>
          <w:footerReference w:type="default" r:id="rId15"/>
          <w:headerReference w:type="first" r:id="rId16"/>
          <w:footerReference w:type="first" r:id="rId17"/>
          <w:pgSz w:w="11900" w:h="16840"/>
          <w:pgMar w:top="1299" w:right="1300" w:bottom="1533" w:left="1265" w:header="0" w:footer="3" w:gutter="0"/>
          <w:cols w:space="708"/>
          <w:noEndnote/>
          <w:docGrid w:linePitch="360"/>
        </w:sectPr>
      </w:pPr>
    </w:p>
    <w:p w:rsidR="00FF18EA" w:rsidRDefault="00FF18EA">
      <w:pPr>
        <w:pStyle w:val="Nadpis31"/>
        <w:keepNext/>
        <w:keepLines/>
        <w:shd w:val="clear" w:color="auto" w:fill="auto"/>
        <w:spacing w:before="0" w:after="47" w:line="240" w:lineRule="exact"/>
        <w:ind w:left="420"/>
        <w:rPr>
          <w:rStyle w:val="Nadpis30"/>
        </w:rPr>
      </w:pPr>
      <w:bookmarkStart w:id="209" w:name="bookmark10"/>
      <w:r>
        <w:rPr>
          <w:rStyle w:val="Nadpis30"/>
        </w:rPr>
        <w:t>Profil absolventa a obsah studia</w:t>
      </w:r>
      <w:bookmarkEnd w:id="209"/>
    </w:p>
    <w:p w:rsidR="00FF18EA" w:rsidRDefault="00FF18EA">
      <w:pPr>
        <w:pStyle w:val="Nadpis31"/>
        <w:keepNext/>
        <w:keepLines/>
        <w:shd w:val="clear" w:color="auto" w:fill="auto"/>
        <w:spacing w:before="0" w:after="47" w:line="240" w:lineRule="exact"/>
        <w:ind w:left="420"/>
      </w:pPr>
    </w:p>
    <w:p w:rsidR="00FF18EA" w:rsidRDefault="00FF18EA">
      <w:pPr>
        <w:pStyle w:val="Zkladntext71"/>
        <w:shd w:val="clear" w:color="auto" w:fill="auto"/>
        <w:spacing w:before="0" w:after="138" w:line="317" w:lineRule="exact"/>
        <w:ind w:left="1120" w:hanging="360"/>
        <w:jc w:val="left"/>
      </w:pPr>
      <w:r>
        <w:t>• Soulad získaných odborných znalostí, dovedností a způsobilostí s typem a profilem studijního programu</w:t>
      </w:r>
    </w:p>
    <w:p w:rsidR="00FF18EA" w:rsidRDefault="00FF18EA">
      <w:pPr>
        <w:pStyle w:val="Nadpis40"/>
        <w:keepNext/>
        <w:keepLines/>
        <w:shd w:val="clear" w:color="auto" w:fill="auto"/>
        <w:spacing w:after="64" w:line="220" w:lineRule="exact"/>
        <w:ind w:left="3580"/>
      </w:pPr>
      <w:bookmarkStart w:id="210" w:name="bookmark11"/>
      <w:r>
        <w:t>Standard 2.4</w:t>
      </w:r>
      <w:bookmarkEnd w:id="210"/>
    </w:p>
    <w:p w:rsidR="00FF18EA" w:rsidRDefault="00FF18EA" w:rsidP="00676945">
      <w:pPr>
        <w:pStyle w:val="Zkladntext21"/>
        <w:spacing w:after="638" w:line="288" w:lineRule="exact"/>
        <w:jc w:val="both"/>
      </w:pPr>
      <w:r>
        <w:t xml:space="preserve">        Odborné znalosti, dovednosti a obecné způsobilosti absolventů studijního programu Aplikovaná logistika  jsou v souladu s typem a profilem uvedeného studijního programu. </w:t>
      </w:r>
      <w:r w:rsidRPr="00C47198">
        <w:t xml:space="preserve">Jádro studijního programu tvoří průřezové disciplíny zaměřené v úvodu studia na ekonomii a management, následně na aplikaci jednotlivých logistických disciplín tak, aby byl absolvent schopen zastávat různé funkce v nižším a středním managementu organizací, ale zároveň, při vhodné volbě volitelného předmětu státní závěrečné zkoušky, je mu umožněno se profilovat </w:t>
      </w:r>
      <w:del w:id="211" w:author="Eva Skýbová" w:date="2018-06-07T14:52:00Z">
        <w:r w:rsidRPr="00C47198" w:rsidDel="003E28B6">
          <w:delText xml:space="preserve">buď </w:delText>
        </w:r>
        <w:r w:rsidDel="003E28B6">
          <w:delText>v oblasti</w:delText>
        </w:r>
        <w:r w:rsidRPr="00C47198" w:rsidDel="003E28B6">
          <w:delText xml:space="preserve"> organizac</w:delText>
        </w:r>
        <w:r w:rsidDel="003E28B6">
          <w:delText>e</w:delText>
        </w:r>
        <w:r w:rsidRPr="00C47198" w:rsidDel="003E28B6">
          <w:delText xml:space="preserve"> a řízení výroby v podniku, </w:delText>
        </w:r>
      </w:del>
      <w:r>
        <w:t>v oblasti</w:t>
      </w:r>
      <w:r w:rsidRPr="00C47198">
        <w:t xml:space="preserve"> aplikaci simulací v logistice</w:t>
      </w:r>
      <w:del w:id="212" w:author="Eva Skýbová" w:date="2018-06-07T14:52:00Z">
        <w:r w:rsidRPr="00C47198" w:rsidDel="003E28B6">
          <w:delText>,</w:delText>
        </w:r>
      </w:del>
      <w:r w:rsidRPr="00C47198">
        <w:t xml:space="preserve"> nebo na problematiku řízení rizik v logistice. V rámci studia absolvent získává celistvý pohled na oblast logistiky v kontextu nejenom tržního prostředí, což mu dovoluje pochopit a následně se orientovat ve většině logistických procesů</w:t>
      </w:r>
      <w:del w:id="213" w:author="Eva Skýbová" w:date="2018-06-07T14:52:00Z">
        <w:r w:rsidRPr="00C47198" w:rsidDel="003E28B6">
          <w:delText>,</w:delText>
        </w:r>
      </w:del>
      <w:r w:rsidRPr="00C47198">
        <w:t xml:space="preserve"> jak uvnitř organizace, tak i vně, ale i ve veřejných institucích, kde se logistické procesy také vyskytují.</w:t>
      </w:r>
      <w:r>
        <w:t xml:space="preserve"> </w:t>
      </w:r>
      <w:r w:rsidRPr="00C47198">
        <w:t>Kromě výše uvedeného získává absolvent ucelené znalosti z oblasti logistických technologií, jako je tvorba layoutů v organizacích a simulace jednotlivých logistických procesů, což mu dovoluje vytvářet zcela nové modely, a to pomocí moderních specializovaných informačních systémů, kterými fakulta disponuje (např. Witness Visio Simulation Solution</w:t>
      </w:r>
      <w:r>
        <w:t xml:space="preserve"> 3.0</w:t>
      </w:r>
      <w:r w:rsidRPr="00C47198">
        <w:t>,</w:t>
      </w:r>
      <w:r>
        <w:t xml:space="preserve"> PTP Vissim 7,PTV Visum 14,</w:t>
      </w:r>
      <w:r w:rsidRPr="00C47198">
        <w:t xml:space="preserve"> AUTOCAD</w:t>
      </w:r>
      <w:r>
        <w:t xml:space="preserve"> 13, AUTODESK Factory Design Suite Ultimatre 2013</w:t>
      </w:r>
      <w:r w:rsidRPr="00C47198">
        <w:t xml:space="preserve">). </w:t>
      </w:r>
      <w:r>
        <w:t>Podrobněji je profil absolventa studijního programu specifikován v části B-I žádosti o akreditaci.</w:t>
      </w:r>
    </w:p>
    <w:p w:rsidR="00FF18EA" w:rsidRDefault="00FF18EA">
      <w:pPr>
        <w:pStyle w:val="Zkladntext71"/>
        <w:shd w:val="clear" w:color="auto" w:fill="auto"/>
        <w:spacing w:before="0" w:after="105" w:line="240" w:lineRule="exact"/>
        <w:ind w:left="1120" w:hanging="360"/>
        <w:jc w:val="left"/>
      </w:pPr>
      <w:r>
        <w:t>• Jazykové kompetence</w:t>
      </w:r>
    </w:p>
    <w:p w:rsidR="00FF18EA" w:rsidRDefault="00FF18EA">
      <w:pPr>
        <w:pStyle w:val="Nadpis40"/>
        <w:keepNext/>
        <w:keepLines/>
        <w:shd w:val="clear" w:color="auto" w:fill="auto"/>
        <w:spacing w:after="64" w:line="220" w:lineRule="exact"/>
        <w:ind w:left="3580"/>
      </w:pPr>
      <w:bookmarkStart w:id="214" w:name="bookmark12"/>
      <w:r>
        <w:t>Standard 2.5</w:t>
      </w:r>
      <w:bookmarkEnd w:id="214"/>
    </w:p>
    <w:p w:rsidR="00FF18EA" w:rsidRDefault="00FF18EA">
      <w:pPr>
        <w:pStyle w:val="Zkladntext21"/>
        <w:shd w:val="clear" w:color="auto" w:fill="auto"/>
        <w:spacing w:before="0" w:after="638" w:line="288" w:lineRule="exact"/>
        <w:ind w:firstLine="0"/>
        <w:jc w:val="both"/>
      </w:pPr>
      <w:r>
        <w:t>Jazykové kompetence studentů v bakalářském stupni studia jsou dále rozvíjeny ve třech semestrech povinného anglického jazyka a  navazují na základy, kterých se studentům dostalo v rámci středoškolského  studia. Následně je studentům umožněno studovat v rámci programu dva předměty v anglickém jazyce (Logistické řízení nákupu/Purchasing Logistics Management a Marketingová logistika/Marketing Logistics). Především prvně jmenovaný předmět významně rozšíří jazykové znalosti studentů ve studovaném oboru (viz B-III charakteristika studijního předmětu). Dále je potřeba připomenout skutečnost, že v rámci posílení odbornosti studentů zaměřené na zvládání problematiky v cizím jazyce studenti mohou vypracovat svou bak</w:t>
      </w:r>
      <w:ins w:id="215" w:author="Eva Skýbová" w:date="2018-06-07T13:52:00Z">
        <w:r>
          <w:t>a</w:t>
        </w:r>
      </w:ins>
      <w:del w:id="216" w:author="Eva Skýbová" w:date="2018-06-07T13:52:00Z">
        <w:r w:rsidDel="00802FDC">
          <w:delText>á</w:delText>
        </w:r>
      </w:del>
      <w:r>
        <w:t>l</w:t>
      </w:r>
      <w:ins w:id="217" w:author="Eva Skýbová" w:date="2018-06-07T13:52:00Z">
        <w:r>
          <w:t>á</w:t>
        </w:r>
      </w:ins>
      <w:r>
        <w:t>řskou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p>
    <w:p w:rsidR="00FF18EA" w:rsidRDefault="00FF18EA">
      <w:pPr>
        <w:pStyle w:val="Zkladntext71"/>
        <w:shd w:val="clear" w:color="auto" w:fill="auto"/>
        <w:spacing w:before="0" w:after="105" w:line="240" w:lineRule="exact"/>
        <w:ind w:left="760" w:firstLine="0"/>
        <w:jc w:val="left"/>
      </w:pPr>
      <w:r>
        <w:t>• Pravidla a podmínky utváření studijních plánů</w:t>
      </w:r>
    </w:p>
    <w:p w:rsidR="00FF18EA" w:rsidRDefault="00FF18EA">
      <w:pPr>
        <w:pStyle w:val="Nadpis40"/>
        <w:keepNext/>
        <w:keepLines/>
        <w:shd w:val="clear" w:color="auto" w:fill="auto"/>
        <w:spacing w:after="74" w:line="220" w:lineRule="exact"/>
        <w:ind w:left="3580"/>
      </w:pPr>
      <w:bookmarkStart w:id="218" w:name="bookmark13"/>
      <w:r>
        <w:t>Standard 2.6</w:t>
      </w:r>
      <w:bookmarkEnd w:id="218"/>
    </w:p>
    <w:p w:rsidR="00FF18EA" w:rsidRDefault="00FF18EA">
      <w:pPr>
        <w:pStyle w:val="Zkladntext21"/>
        <w:shd w:val="clear" w:color="auto" w:fill="auto"/>
        <w:spacing w:before="0" w:after="120" w:line="288" w:lineRule="exact"/>
        <w:ind w:firstLine="0"/>
        <w:jc w:val="both"/>
      </w:pPr>
      <w:r>
        <w:t>Fakulta logistiky a krizového řízení má v souladu se Studijním a zkušebním řádem Univerzity Tomáše Bati ve Zlíně</w:t>
      </w:r>
      <w:r>
        <w:rPr>
          <w:vertAlign w:val="superscript"/>
        </w:rPr>
        <w:footnoteReference w:id="28"/>
      </w:r>
      <w:r>
        <w:rPr>
          <w:vertAlign w:val="superscript"/>
        </w:rPr>
        <w:t xml:space="preserve"> </w:t>
      </w:r>
      <w:r>
        <w:t xml:space="preserve">ustanovenou </w:t>
      </w:r>
      <w:del w:id="222" w:author="Eva Skýbová" w:date="2018-06-07T13:54:00Z">
        <w:r w:rsidDel="00802FDC">
          <w:delText xml:space="preserve">Rady </w:delText>
        </w:r>
      </w:del>
      <w:ins w:id="223" w:author="Eva Skýbová" w:date="2018-06-07T13:54:00Z">
        <w:r>
          <w:t xml:space="preserve">Radu </w:t>
        </w:r>
      </w:ins>
      <w:del w:id="224" w:author="Eva Skýbová" w:date="2018-06-07T14:53:00Z">
        <w:r w:rsidDel="003E28B6">
          <w:delText xml:space="preserve">studijního </w:delText>
        </w:r>
      </w:del>
      <w:ins w:id="225" w:author="Eva Skýbová" w:date="2018-06-07T14:53:00Z">
        <w:r>
          <w:t xml:space="preserve">studijních </w:t>
        </w:r>
      </w:ins>
      <w:del w:id="226" w:author="Eva Skýbová" w:date="2018-06-07T14:53:00Z">
        <w:r w:rsidDel="003E28B6">
          <w:delText xml:space="preserve">programu </w:delText>
        </w:r>
      </w:del>
      <w:ins w:id="227" w:author="Eva Skýbová" w:date="2018-06-07T14:53:00Z">
        <w:r>
          <w:t xml:space="preserve">programů </w:t>
        </w:r>
      </w:ins>
      <w:r>
        <w:t xml:space="preserve">Fakulty logistiky a krizového řízení </w:t>
      </w:r>
      <w:r>
        <w:rPr>
          <w:vertAlign w:val="superscript"/>
        </w:rPr>
        <w:footnoteReference w:id="29"/>
      </w:r>
      <w:r>
        <w:t xml:space="preserve">. V souladu se Studijním a zkušebním řádem Univerzity je jedním z úkolů Rady </w:t>
      </w:r>
      <w:del w:id="231" w:author="Eva Skýbová" w:date="2018-06-07T14:54:00Z">
        <w:r w:rsidDel="003E28B6">
          <w:delText xml:space="preserve">studijního </w:delText>
        </w:r>
      </w:del>
      <w:ins w:id="232" w:author="Eva Skýbová" w:date="2018-06-07T14:54:00Z">
        <w:r>
          <w:t xml:space="preserve">studijních </w:t>
        </w:r>
      </w:ins>
      <w:del w:id="233" w:author="Eva Skýbová" w:date="2018-06-07T14:54:00Z">
        <w:r w:rsidDel="003E28B6">
          <w:delText xml:space="preserve">programu </w:delText>
        </w:r>
      </w:del>
      <w:ins w:id="234" w:author="Eva Skýbová" w:date="2018-06-07T14:54:00Z">
        <w:r>
          <w:t xml:space="preserve">programů </w:t>
        </w:r>
      </w:ins>
      <w:r>
        <w:t>navrhovat studijní plány studijních programů (dříve oborů) a změny v jejich struktuře.</w:t>
      </w:r>
    </w:p>
    <w:p w:rsidR="00FF18EA" w:rsidRPr="00987BF3" w:rsidRDefault="00FF18EA" w:rsidP="00915F82">
      <w:pPr>
        <w:numPr>
          <w:ins w:id="235" w:author="Unknown"/>
        </w:numPr>
        <w:spacing w:after="638" w:line="288" w:lineRule="exact"/>
        <w:jc w:val="both"/>
        <w:rPr>
          <w:rFonts w:ascii="Calibri" w:hAnsi="Calibri" w:cs="Calibri"/>
          <w:color w:val="auto"/>
          <w:sz w:val="21"/>
          <w:szCs w:val="21"/>
        </w:rPr>
      </w:pPr>
      <w:r w:rsidRPr="00915F82">
        <w:rPr>
          <w:rFonts w:ascii="Calibri" w:hAnsi="Calibri" w:cs="Calibri"/>
          <w:color w:val="auto"/>
          <w:sz w:val="21"/>
          <w:szCs w:val="21"/>
        </w:rPr>
        <w:t xml:space="preserve">Studijní plán, který je obsažen v předkládaném akreditačním materiálu, je sestaven tak, aby umožnil </w:t>
      </w:r>
      <w:r w:rsidRPr="00987BF3">
        <w:rPr>
          <w:rFonts w:ascii="Calibri" w:hAnsi="Calibri" w:cs="Calibri"/>
          <w:color w:val="auto"/>
          <w:sz w:val="21"/>
          <w:szCs w:val="21"/>
        </w:rPr>
        <w:t xml:space="preserve">studentům získat především obecné teoretické znalosti ve stěžejních předmětech studovaného programu (základní teoretické předměty profilujícího základu ZT), </w:t>
      </w:r>
      <w:ins w:id="236" w:author="Eva Skýbová" w:date="2018-06-07T13:03:00Z">
        <w:r w:rsidRPr="00FF18EA">
          <w:rPr>
            <w:rFonts w:ascii="Calibri" w:hAnsi="Calibri" w:cs="Calibri"/>
            <w:color w:val="auto"/>
            <w:sz w:val="21"/>
            <w:szCs w:val="21"/>
            <w:rPrChange w:id="237" w:author="Eva Skýbová" w:date="2018-06-07T15:39:00Z">
              <w:rPr>
                <w:rFonts w:ascii="Calibri" w:hAnsi="Calibri" w:cs="Calibri"/>
                <w:color w:val="FF0000"/>
                <w:sz w:val="21"/>
                <w:szCs w:val="21"/>
              </w:rPr>
            </w:rPrChange>
          </w:rPr>
          <w:t xml:space="preserve">které jsou dobrým základem pro další předměty profilujícího základu. Dále studenti získají znalosti, které rozšíří a doplní jejich odborný profil (předměty profilujícího základu PZ). Studijní program klade rovněž důraz na získání praktických dovedností zařazením především případových studií, semestrálních prací a optimalizačních úloh, řešených především na cvičeních a seminářích předmětů profilujícího základu, ve kterých studenti uplatní teoretické znalosti ze základních teoretických předmětů profilující základu. </w:t>
        </w:r>
      </w:ins>
      <w:del w:id="238" w:author="Eva Skýbová" w:date="2018-06-07T13:03:00Z">
        <w:r w:rsidRPr="00987BF3" w:rsidDel="00640D56">
          <w:rPr>
            <w:rFonts w:ascii="Calibri" w:hAnsi="Calibri" w:cs="Calibri"/>
            <w:color w:val="auto"/>
            <w:sz w:val="21"/>
            <w:szCs w:val="21"/>
          </w:rPr>
          <w:delText xml:space="preserve">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odborných cvičení, ve kterých mohou studenti využívat už získané vědomosti. </w:delText>
        </w:r>
      </w:del>
      <w:r w:rsidRPr="00987BF3">
        <w:rPr>
          <w:rFonts w:ascii="Calibri" w:hAnsi="Calibri" w:cs="Calibri"/>
          <w:color w:val="auto"/>
          <w:sz w:val="21"/>
          <w:szCs w:val="21"/>
        </w:rPr>
        <w:t>S ohledem na profesní zaměření studijního programu Aplikovaná logistika je výuka doplněna absolvováním povinné odborné praxe v celkovém rozsahu 300 hodin</w:t>
      </w:r>
      <w:ins w:id="239" w:author="Eva Skýbová" w:date="2018-06-07T13:03:00Z">
        <w:r w:rsidRPr="00987BF3">
          <w:rPr>
            <w:rFonts w:ascii="Calibri" w:hAnsi="Calibri" w:cs="Calibri"/>
            <w:color w:val="auto"/>
            <w:sz w:val="21"/>
            <w:szCs w:val="21"/>
          </w:rPr>
          <w:t xml:space="preserve"> </w:t>
        </w:r>
        <w:r w:rsidRPr="00FF18EA">
          <w:rPr>
            <w:rFonts w:ascii="Calibri" w:hAnsi="Calibri" w:cs="Calibri"/>
            <w:color w:val="auto"/>
            <w:sz w:val="21"/>
            <w:szCs w:val="21"/>
            <w:rPrChange w:id="240" w:author="Eva Skýbová" w:date="2018-06-07T15:39:00Z">
              <w:rPr>
                <w:rFonts w:ascii="Calibri" w:hAnsi="Calibri" w:cs="Calibri"/>
                <w:color w:val="FF0000"/>
                <w:sz w:val="21"/>
                <w:szCs w:val="21"/>
              </w:rPr>
            </w:rPrChange>
          </w:rPr>
          <w:t xml:space="preserve">a  také exkurze organizované Fakultou pro všechny studenty  ve 2. ročníku letního semestru.  </w:t>
        </w:r>
      </w:ins>
      <w:del w:id="241" w:author="Eva Skýbová" w:date="2018-06-07T14:55:00Z">
        <w:r w:rsidRPr="00987BF3" w:rsidDel="00A2545F">
          <w:rPr>
            <w:rFonts w:ascii="Calibri" w:hAnsi="Calibri" w:cs="Calibri"/>
            <w:color w:val="auto"/>
            <w:sz w:val="21"/>
            <w:szCs w:val="21"/>
          </w:rPr>
          <w:delText xml:space="preserve">.  </w:delText>
        </w:r>
      </w:del>
    </w:p>
    <w:p w:rsidR="00FF18EA" w:rsidRDefault="00FF18EA">
      <w:pPr>
        <w:pStyle w:val="Zkladntext71"/>
        <w:shd w:val="clear" w:color="auto" w:fill="auto"/>
        <w:spacing w:before="0" w:after="105" w:line="240" w:lineRule="exact"/>
        <w:ind w:left="760" w:firstLine="0"/>
        <w:jc w:val="left"/>
      </w:pPr>
      <w:r>
        <w:t>• Vymezení uplatnění absolventů</w:t>
      </w:r>
    </w:p>
    <w:p w:rsidR="00FF18EA" w:rsidRDefault="00FF18EA">
      <w:pPr>
        <w:pStyle w:val="Nadpis40"/>
        <w:keepNext/>
        <w:keepLines/>
        <w:shd w:val="clear" w:color="auto" w:fill="auto"/>
        <w:spacing w:after="64" w:line="220" w:lineRule="exact"/>
        <w:ind w:left="3580"/>
      </w:pPr>
      <w:bookmarkStart w:id="242" w:name="bookmark14"/>
      <w:r>
        <w:t>Standard 2.7</w:t>
      </w:r>
      <w:bookmarkEnd w:id="242"/>
    </w:p>
    <w:p w:rsidR="00FF18EA" w:rsidRDefault="00FF18EA">
      <w:pPr>
        <w:pStyle w:val="Zkladntext21"/>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FF18EA" w:rsidRDefault="00FF18EA" w:rsidP="00185655">
      <w:pPr>
        <w:widowControl/>
        <w:jc w:val="both"/>
        <w:rPr>
          <w:ins w:id="243" w:author="Eva Skýbová" w:date="2018-06-07T15:47:00Z"/>
          <w:rFonts w:ascii="Calibri" w:hAnsi="Calibri" w:cs="Calibri"/>
          <w:sz w:val="20"/>
          <w:szCs w:val="20"/>
        </w:rPr>
      </w:pPr>
      <w:r w:rsidRPr="00915F82">
        <w:rPr>
          <w:rFonts w:ascii="Calibri" w:hAnsi="Calibri" w:cs="Calibri"/>
          <w:sz w:val="21"/>
          <w:szCs w:val="21"/>
        </w:rPr>
        <w:t xml:space="preserve">Absolventi </w:t>
      </w:r>
      <w:r>
        <w:rPr>
          <w:rFonts w:ascii="Calibri" w:hAnsi="Calibri" w:cs="Calibri"/>
          <w:sz w:val="21"/>
          <w:szCs w:val="21"/>
        </w:rPr>
        <w:t xml:space="preserve">programu </w:t>
      </w:r>
      <w:r w:rsidRPr="00915F82">
        <w:rPr>
          <w:rFonts w:ascii="Calibri" w:hAnsi="Calibri" w:cs="Calibri"/>
          <w:sz w:val="21"/>
          <w:szCs w:val="21"/>
        </w:rPr>
        <w:t xml:space="preserve">se mohou podílet na tvorbě plánů výroby, na řízení procesů optimalizace přísunu surovin, materiálů či polotovarů v organizaci, řízení optimalizačních procesů v dopravě, na aktivizačních činnostech spojených s nákupem, prodejem či správou logistických či výrobních procesů různých organizací. Absolventi jsou schopni provádět odborné činnosti spojené s optimalizací materiálového toku ve výrobním procesu, navrhovat úpravy pracovních postupů při zajišťování skladových a administrativních operací za účelem optimalizace a zefektivnění, řídit práci skladových manipulantů, zajistit vedení skladové evidence zboží pomocí skladového SW a také koordinovat využívání dopravních, manipulačních a mechanizačních prostředků. Jsou tedy připraveni plnit funkce nižšího či středního managementu nebo </w:t>
      </w:r>
      <w:r w:rsidRPr="00FF18EA">
        <w:rPr>
          <w:rFonts w:ascii="Calibri" w:hAnsi="Calibri" w:cs="Calibri"/>
          <w:sz w:val="20"/>
          <w:szCs w:val="20"/>
          <w:rPrChange w:id="244" w:author="Eva Skýbová" w:date="2018-06-07T15:00:00Z">
            <w:rPr>
              <w:rFonts w:ascii="Calibri" w:hAnsi="Calibri" w:cs="Calibri"/>
              <w:sz w:val="21"/>
              <w:szCs w:val="20"/>
            </w:rPr>
          </w:rPrChange>
        </w:rPr>
        <w:t xml:space="preserve">podnikat ve výše uvedených činnostech. </w:t>
      </w:r>
      <w:r w:rsidRPr="00FF18EA">
        <w:rPr>
          <w:rFonts w:ascii="Calibri" w:hAnsi="Calibri" w:cs="Calibri"/>
          <w:sz w:val="20"/>
          <w:szCs w:val="20"/>
          <w:rPrChange w:id="245" w:author="Eva Skýbová" w:date="2018-06-07T15:42:00Z">
            <w:rPr>
              <w:rFonts w:ascii="Calibri" w:hAnsi="Calibri" w:cs="Calibri"/>
              <w:sz w:val="21"/>
              <w:szCs w:val="20"/>
            </w:rPr>
          </w:rPrChange>
        </w:rPr>
        <w:t xml:space="preserve">Získané znalosti, dovednosti a osvojené postoje absolventa umožňují jeho plnou konkurenceschopnost na tuzemském i evropském pracovním trhu. </w:t>
      </w:r>
    </w:p>
    <w:p w:rsidR="00FF18EA" w:rsidRPr="00571430" w:rsidRDefault="00FF18EA" w:rsidP="00185655">
      <w:pPr>
        <w:widowControl/>
        <w:numPr>
          <w:ins w:id="246" w:author="Eva Skýbová" w:date="2018-06-07T15:47:00Z"/>
        </w:numPr>
        <w:jc w:val="both"/>
        <w:rPr>
          <w:ins w:id="247" w:author="Eva Skýbová" w:date="2018-06-07T15:43:00Z"/>
          <w:rFonts w:ascii="Calibri" w:hAnsi="Calibri"/>
          <w:color w:val="FF0000"/>
          <w:sz w:val="20"/>
          <w:szCs w:val="20"/>
        </w:rPr>
      </w:pPr>
      <w:ins w:id="248" w:author="Eva Skýbová" w:date="2018-06-07T15:48:00Z">
        <w:r w:rsidRPr="00FF18EA">
          <w:rPr>
            <w:rFonts w:ascii="Calibri" w:hAnsi="Calibri"/>
            <w:sz w:val="20"/>
            <w:szCs w:val="20"/>
            <w:rPrChange w:id="249" w:author="Eva Skýbová" w:date="2018-06-07T15:48:00Z">
              <w:rPr>
                <w:rFonts w:hAnsi="Calibri"/>
                <w:szCs w:val="20"/>
              </w:rPr>
            </w:rPrChange>
          </w:rPr>
          <w:t>Ke zvné znalosti, dovednosti a osvojené postoje absolventa umožňují jeho plnou konkurenceschopnos</w:t>
        </w:r>
        <w:r>
          <w:rPr>
            <w:rFonts w:ascii="Calibri" w:hAnsi="Calibri"/>
            <w:sz w:val="20"/>
            <w:szCs w:val="20"/>
          </w:rPr>
          <w:t> </w:t>
        </w:r>
        <w:r w:rsidRPr="00FF18EA">
          <w:rPr>
            <w:rFonts w:ascii="Calibri" w:hAnsi="Calibri"/>
            <w:sz w:val="20"/>
            <w:szCs w:val="20"/>
            <w:rPrChange w:id="250" w:author="Eva Skýbová" w:date="2018-06-07T15:48:00Z">
              <w:rPr>
                <w:rFonts w:hAnsi="Calibri"/>
                <w:szCs w:val="20"/>
              </w:rPr>
            </w:rPrChange>
          </w:rPr>
          <w:t>ve zvné znalosti, dovednost</w:t>
        </w:r>
        <w:r>
          <w:rPr>
            <w:rFonts w:ascii="Calibri" w:hAnsi="Calibri"/>
            <w:sz w:val="20"/>
            <w:szCs w:val="20"/>
          </w:rPr>
          <w:t>–</w:t>
        </w:r>
        <w:r w:rsidRPr="00FF18EA">
          <w:rPr>
            <w:rFonts w:ascii="Calibri" w:hAnsi="Calibri"/>
            <w:sz w:val="20"/>
            <w:szCs w:val="20"/>
            <w:rPrChange w:id="251" w:author="Eva Skýbová" w:date="2018-06-07T15:48:00Z">
              <w:rPr>
                <w:rFonts w:hAnsi="Calibri"/>
                <w:szCs w:val="20"/>
              </w:rPr>
            </w:rPrChange>
          </w:rPr>
          <w:t xml:space="preserve"> zejmné znalosti, dovednosti a osvojené postoje absolventa umožňují jeho plnou konkurenceschopnost</w:t>
        </w:r>
        <w:r>
          <w:rPr>
            <w:rFonts w:ascii="Calibri" w:hAnsi="Calibri"/>
            <w:sz w:val="20"/>
            <w:szCs w:val="20"/>
          </w:rPr>
          <w:t> </w:t>
        </w:r>
        <w:r w:rsidRPr="00FF18EA">
          <w:rPr>
            <w:rFonts w:ascii="Calibri" w:hAnsi="Calibri"/>
            <w:sz w:val="20"/>
            <w:szCs w:val="20"/>
            <w:rPrChange w:id="252" w:author="Eva Skýbová" w:date="2018-06-07T15:48:00Z">
              <w:rPr>
                <w:rFonts w:hAnsi="Calibri"/>
                <w:szCs w:val="20"/>
              </w:rPr>
            </w:rPrChange>
          </w:rPr>
          <w:t>rzejmné znalosti, dovednosti a osvojené postoj</w:t>
        </w:r>
        <w:r>
          <w:rPr>
            <w:rFonts w:ascii="Calibri" w:hAnsi="Calibri"/>
            <w:sz w:val="20"/>
            <w:szCs w:val="20"/>
          </w:rPr>
          <w:t> </w:t>
        </w:r>
        <w:r w:rsidRPr="00FF18EA">
          <w:rPr>
            <w:rFonts w:ascii="Calibri" w:hAnsi="Calibri"/>
            <w:sz w:val="20"/>
            <w:szCs w:val="20"/>
            <w:rPrChange w:id="253" w:author="Eva Skýbová" w:date="2018-06-07T15:48:00Z">
              <w:rPr>
                <w:rFonts w:hAnsi="Calibri"/>
                <w:szCs w:val="20"/>
              </w:rPr>
            </w:rPrChange>
          </w:rPr>
          <w:t>zajimné znalosti, d</w:t>
        </w:r>
        <w:r>
          <w:rPr>
            <w:rFonts w:ascii="Calibri" w:hAnsi="Calibri"/>
            <w:sz w:val="20"/>
            <w:szCs w:val="20"/>
          </w:rPr>
          <w:t> </w:t>
        </w:r>
        <w:r w:rsidRPr="00FF18EA">
          <w:rPr>
            <w:rFonts w:ascii="Calibri" w:hAnsi="Calibri"/>
            <w:sz w:val="20"/>
            <w:szCs w:val="20"/>
            <w:rPrChange w:id="254" w:author="Eva Skýbová" w:date="2018-06-07T15:48:00Z">
              <w:rPr>
                <w:rFonts w:hAnsi="Calibri"/>
                <w:szCs w:val="20"/>
              </w:rPr>
            </w:rPrChange>
          </w:rPr>
          <w:t xml:space="preserve"> pjimné znalosti, dovednosti a osvojené postoje</w:t>
        </w:r>
        <w:r>
          <w:rPr>
            <w:rFonts w:ascii="Calibri" w:hAnsi="Calibri"/>
            <w:sz w:val="20"/>
            <w:szCs w:val="20"/>
          </w:rPr>
          <w:t> </w:t>
        </w:r>
        <w:r w:rsidRPr="00FF18EA">
          <w:rPr>
            <w:rFonts w:ascii="Calibri" w:hAnsi="Calibri"/>
            <w:sz w:val="20"/>
            <w:szCs w:val="20"/>
            <w:rPrChange w:id="255" w:author="Eva Skýbová" w:date="2018-06-07T15:48:00Z">
              <w:rPr>
                <w:rFonts w:hAnsi="Calibri"/>
                <w:szCs w:val="20"/>
              </w:rPr>
            </w:rPrChange>
          </w:rPr>
          <w:t>mojimné znalosti, dovednosti a osvojené po</w:t>
        </w:r>
        <w:r>
          <w:rPr>
            <w:rFonts w:ascii="Calibri" w:hAnsi="Calibri"/>
            <w:sz w:val="20"/>
            <w:szCs w:val="20"/>
          </w:rPr>
          <w:t> </w:t>
        </w:r>
        <w:r w:rsidRPr="00FF18EA">
          <w:rPr>
            <w:rFonts w:ascii="Calibri" w:hAnsi="Calibri"/>
            <w:sz w:val="20"/>
            <w:szCs w:val="20"/>
            <w:rPrChange w:id="256" w:author="Eva Skýbová" w:date="2018-06-07T15:48:00Z">
              <w:rPr>
                <w:rFonts w:hAnsi="Calibri"/>
                <w:szCs w:val="20"/>
              </w:rPr>
            </w:rPrChange>
          </w:rPr>
          <w:t>souladu s Nlosti, dovednosti a osvojené</w:t>
        </w:r>
        <w:r w:rsidRPr="00FF18EA">
          <w:rPr>
            <w:rFonts w:ascii="Calibri" w:hAnsi="Calibri"/>
            <w:color w:val="FF0000"/>
            <w:sz w:val="20"/>
            <w:szCs w:val="20"/>
            <w:rPrChange w:id="257" w:author="Eva Skýbová" w:date="2018-06-07T15:48:00Z">
              <w:rPr>
                <w:rFonts w:hAnsi="Calibri"/>
                <w:color w:val="FF0000"/>
                <w:szCs w:val="20"/>
              </w:rPr>
            </w:rPrChange>
          </w:rPr>
          <w:t>.</w:t>
        </w:r>
      </w:ins>
    </w:p>
    <w:p w:rsidR="00FF18EA" w:rsidRDefault="00FF18EA" w:rsidP="00185655">
      <w:pPr>
        <w:widowControl/>
        <w:numPr>
          <w:ins w:id="258" w:author="Eva Skýbová" w:date="2018-06-07T15:47:00Z"/>
        </w:numPr>
        <w:jc w:val="both"/>
        <w:rPr>
          <w:ins w:id="259" w:author="Eva Skýbová" w:date="2018-06-07T15:43:00Z"/>
          <w:rFonts w:ascii="Calibri" w:hAnsi="Calibri" w:cs="Calibri"/>
          <w:sz w:val="20"/>
          <w:szCs w:val="20"/>
        </w:rPr>
      </w:pPr>
    </w:p>
    <w:p w:rsidR="00FF18EA" w:rsidRPr="00FF18EA" w:rsidDel="00A2545F" w:rsidRDefault="00FF18EA" w:rsidP="00185655">
      <w:pPr>
        <w:widowControl/>
        <w:jc w:val="both"/>
        <w:rPr>
          <w:del w:id="260" w:author="Eva Skýbová" w:date="2018-06-07T15:00:00Z"/>
          <w:rFonts w:ascii="Calibri" w:hAnsi="Calibri" w:cs="Calibri"/>
          <w:sz w:val="20"/>
          <w:szCs w:val="20"/>
          <w:rPrChange w:id="261" w:author="Unknown">
            <w:rPr>
              <w:del w:id="262" w:author="Eva Skýbová" w:date="2018-06-07T15:00:00Z"/>
              <w:rFonts w:ascii="Calibri" w:hAnsi="Calibri" w:cs="Calibri"/>
              <w:sz w:val="21"/>
              <w:szCs w:val="20"/>
            </w:rPr>
          </w:rPrChange>
        </w:rPr>
      </w:pPr>
      <w:del w:id="263" w:author="Eva Skýbová" w:date="2018-06-07T15:00:00Z">
        <w:r w:rsidRPr="00FF18EA">
          <w:rPr>
            <w:rFonts w:ascii="Calibri" w:hAnsi="Calibri" w:cs="Calibri"/>
            <w:sz w:val="20"/>
            <w:szCs w:val="20"/>
            <w:rPrChange w:id="264" w:author="Eva Skýbová" w:date="2018-06-07T15:42:00Z">
              <w:rPr>
                <w:rFonts w:ascii="Calibri" w:hAnsi="Calibri" w:cs="Calibri"/>
                <w:sz w:val="21"/>
                <w:szCs w:val="20"/>
              </w:rPr>
            </w:rPrChange>
          </w:rPr>
          <w:delText xml:space="preserve">Ke zvýšení uplatnitelnosti absolventa na trhu práce přispívá spolupráce s předními logistickými a výrobními firmami na výuce </w:delText>
        </w:r>
        <w:r w:rsidRPr="00987BF3">
          <w:rPr>
            <w:rFonts w:ascii="Calibri" w:hAnsi="Calibri" w:cs="Calibri"/>
            <w:sz w:val="20"/>
            <w:szCs w:val="20"/>
          </w:rPr>
          <w:delText>–</w:delText>
        </w:r>
        <w:r w:rsidRPr="00FF18EA">
          <w:rPr>
            <w:rFonts w:ascii="Calibri" w:hAnsi="Calibri" w:cs="Calibri"/>
            <w:sz w:val="20"/>
            <w:szCs w:val="20"/>
            <w:rPrChange w:id="265" w:author="Eva Skýbová" w:date="2018-06-07T15:42:00Z">
              <w:rPr>
                <w:rFonts w:ascii="Calibri" w:hAnsi="Calibri" w:cs="Calibri"/>
                <w:sz w:val="21"/>
                <w:szCs w:val="20"/>
              </w:rPr>
            </w:rPrChange>
          </w:rPr>
          <w:delText xml:space="preserve"> zejména na cvičeních, seminářích či při realizaci odborné praxe studentů. V rámci doplňujících aktivit budou studenti také vedeni odborníky z praxe k získání průmyslových certifikací zaměřených na logistické činnosti, které pomohou zvýšit hodnotu absolventů studijního programu na trhu práce.</w:delText>
        </w:r>
      </w:del>
    </w:p>
    <w:p w:rsidR="00FF18EA" w:rsidRPr="00FF18EA" w:rsidRDefault="00FF18EA" w:rsidP="00185655">
      <w:pPr>
        <w:widowControl/>
        <w:jc w:val="both"/>
        <w:rPr>
          <w:rFonts w:ascii="Calibri" w:hAnsi="Calibri" w:cs="Calibri"/>
          <w:sz w:val="20"/>
          <w:szCs w:val="20"/>
          <w:rPrChange w:id="266" w:author="Unknown">
            <w:rPr>
              <w:rFonts w:ascii="Calibri" w:hAnsi="Calibri" w:cs="Calibri"/>
              <w:sz w:val="21"/>
              <w:szCs w:val="20"/>
            </w:rPr>
          </w:rPrChange>
        </w:rPr>
      </w:pPr>
    </w:p>
    <w:p w:rsidR="00FF18EA" w:rsidRDefault="00FF18EA">
      <w:pPr>
        <w:pStyle w:val="Zkladntext71"/>
        <w:shd w:val="clear" w:color="auto" w:fill="auto"/>
        <w:spacing w:before="0" w:after="105" w:line="240" w:lineRule="exact"/>
        <w:ind w:left="760" w:firstLine="0"/>
        <w:jc w:val="left"/>
      </w:pPr>
      <w:r>
        <w:t>• Standardní doba studia</w:t>
      </w:r>
    </w:p>
    <w:p w:rsidR="00FF18EA" w:rsidRDefault="00FF18EA">
      <w:pPr>
        <w:pStyle w:val="Nadpis40"/>
        <w:keepNext/>
        <w:keepLines/>
        <w:shd w:val="clear" w:color="auto" w:fill="auto"/>
        <w:spacing w:after="64" w:line="220" w:lineRule="exact"/>
        <w:ind w:left="3580"/>
      </w:pPr>
      <w:bookmarkStart w:id="267" w:name="bookmark15"/>
      <w:r>
        <w:t>Standard 2.8</w:t>
      </w:r>
      <w:bookmarkEnd w:id="267"/>
    </w:p>
    <w:p w:rsidR="00FF18EA" w:rsidRPr="0084773E" w:rsidRDefault="00FF18EA" w:rsidP="0084773E">
      <w:pPr>
        <w:spacing w:after="578" w:line="288" w:lineRule="exact"/>
        <w:jc w:val="both"/>
        <w:rPr>
          <w:rFonts w:ascii="Calibri" w:hAnsi="Calibri" w:cs="Calibri"/>
          <w:color w:val="auto"/>
          <w:sz w:val="21"/>
          <w:szCs w:val="21"/>
        </w:rPr>
      </w:pPr>
      <w:r w:rsidRPr="00915F82">
        <w:rPr>
          <w:rFonts w:ascii="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FF18EA" w:rsidRDefault="00FF18EA" w:rsidP="009E5D52">
      <w:pPr>
        <w:pStyle w:val="Zkladntext71"/>
        <w:shd w:val="clear" w:color="auto" w:fill="auto"/>
        <w:spacing w:before="0" w:after="100" w:line="240" w:lineRule="exact"/>
        <w:ind w:left="1120" w:hanging="360"/>
        <w:jc w:val="left"/>
      </w:pPr>
      <w:r>
        <w:t>• Soulad obsahu studia s cíli studia a profilem absolventa</w:t>
      </w:r>
    </w:p>
    <w:p w:rsidR="00FF18EA" w:rsidRDefault="00FF18EA" w:rsidP="009E5D52">
      <w:pPr>
        <w:pStyle w:val="Nadpis40"/>
        <w:keepNext/>
        <w:keepLines/>
        <w:shd w:val="clear" w:color="auto" w:fill="auto"/>
        <w:spacing w:after="100" w:line="220" w:lineRule="exact"/>
        <w:jc w:val="center"/>
      </w:pPr>
      <w:bookmarkStart w:id="268" w:name="bookmark16"/>
      <w:r>
        <w:t>Standard 2.9</w:t>
      </w:r>
      <w:bookmarkEnd w:id="268"/>
    </w:p>
    <w:p w:rsidR="00FF18EA" w:rsidRPr="00C95BF1" w:rsidRDefault="00FF18EA" w:rsidP="00C95BF1">
      <w:pPr>
        <w:pStyle w:val="Zkladntext21"/>
        <w:spacing w:after="60" w:line="288" w:lineRule="exact"/>
        <w:jc w:val="both"/>
      </w:pPr>
      <w:r>
        <w:t xml:space="preserve">        Soulad mezi cíli studia a obsahem studia je zřejmý z obsahu předložených akreditačních dokumentů. Cíle studia a profil absolventa jsou popsány v části B-I</w:t>
      </w:r>
      <w:del w:id="269" w:author="Eva Skýbová" w:date="2018-06-07T15:01:00Z">
        <w:r w:rsidDel="0076649C">
          <w:delText xml:space="preserve"> </w:delText>
        </w:r>
      </w:del>
      <w:r>
        <w:t>-</w:t>
      </w:r>
      <w:del w:id="270" w:author="Eva Skýbová" w:date="2018-06-07T15:01:00Z">
        <w:r w:rsidDel="0076649C">
          <w:delText xml:space="preserve"> </w:delText>
        </w:r>
      </w:del>
      <w:r>
        <w:t>Charakteristika studijního programu. Těmto cílům odpovídá skladba i obsah studovaných předmětů, které umožní dosažení uvedeného profilu absolventa (část B-IIa</w:t>
      </w:r>
      <w:del w:id="271" w:author="Eva Skýbová" w:date="2018-06-07T15:01:00Z">
        <w:r w:rsidDel="0076649C">
          <w:delText xml:space="preserve"> </w:delText>
        </w:r>
      </w:del>
      <w:r>
        <w:t>-</w:t>
      </w:r>
      <w:del w:id="272" w:author="Eva Skýbová" w:date="2018-06-07T15:01:00Z">
        <w:r w:rsidDel="0076649C">
          <w:delText xml:space="preserve"> </w:delText>
        </w:r>
      </w:del>
      <w:r>
        <w:t xml:space="preserve">Studijní plány a návrh témat prací). Bakalářské studium </w:t>
      </w:r>
      <w:del w:id="273" w:author="Eva Skýbová" w:date="2018-06-07T15:01:00Z">
        <w:r w:rsidDel="0076649C">
          <w:delText xml:space="preserve"> </w:delText>
        </w:r>
      </w:del>
      <w:r w:rsidRPr="00C95BF1">
        <w:t>kombinuje podporu rozvoje systémového myšlení ve vazbě na způsoby řešení odborných a provozních úkolů organizace. Zajišťuje nejen poznání teorie logistiky jako takové, ale především komplexní využití této teorie při její aplikaci v praxi. Rozvíjí tvořivost studentů, jejich sociální komunikaci, kombinační schopnosti, inovativní myšlení, které je doprovázeno významným rozvojem technologických změn.</w:t>
      </w:r>
      <w:r>
        <w:t xml:space="preserve"> Tento základ je poté rozšířen prostřednictvím povinných předmětů ZT a PZ.</w:t>
      </w:r>
      <w:r w:rsidRPr="00C95BF1">
        <w:t xml:space="preserve"> Cílem studia profesně zaměřeného studijního programu Aplikovaná logistika je vybavit absolventa  základními teoretickými znalostmi a praktickými dovednostmi, které jsou důležité pro jeho budoucí uplatnění na pozici nižšího i středního managementu v různých typech organizací. Logistické profese vyžadují, aby absolvent měl znalosti ze širokého spektra specializovaných oborů a byl schopen vnímat logistiku jako disciplínu, kterou dokáže aplikovat a využít k řízení procesů jak v korporátní sféře, tak i ve sféře veřejné.</w:t>
      </w:r>
      <w:r>
        <w:t xml:space="preserve"> </w:t>
      </w:r>
      <w:r w:rsidRPr="00C95BF1">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logistiky, kterých je, jak dokládají četné průzkumy a studie, na pracovním trhu značný nedostatek (např. TD020291 - Výzkum vývoje profesní orientace studentů středních škol s ohledem na parametrizaci jejich dalšího studia a trh práce). </w:t>
      </w:r>
    </w:p>
    <w:p w:rsidR="00FF18EA" w:rsidRPr="00C95BF1" w:rsidRDefault="00FF18EA" w:rsidP="00C95BF1">
      <w:pPr>
        <w:pStyle w:val="Zkladntext21"/>
        <w:shd w:val="clear" w:color="auto" w:fill="auto"/>
        <w:spacing w:before="0" w:after="60" w:line="288" w:lineRule="exact"/>
        <w:ind w:firstLine="0"/>
        <w:jc w:val="both"/>
      </w:pPr>
    </w:p>
    <w:p w:rsidR="00FF18EA" w:rsidRDefault="00FF18EA">
      <w:pPr>
        <w:pStyle w:val="Zkladntext71"/>
        <w:shd w:val="clear" w:color="auto" w:fill="auto"/>
        <w:spacing w:before="0" w:after="165" w:line="240" w:lineRule="exact"/>
        <w:ind w:left="1120" w:hanging="360"/>
        <w:jc w:val="left"/>
      </w:pPr>
      <w:r>
        <w:t>• Struktura a rozsah studijních předmětů</w:t>
      </w:r>
    </w:p>
    <w:p w:rsidR="00FF18EA" w:rsidRPr="00915F82" w:rsidRDefault="00FF18EA">
      <w:pPr>
        <w:pStyle w:val="Nadpis40"/>
        <w:keepNext/>
        <w:keepLines/>
        <w:shd w:val="clear" w:color="auto" w:fill="auto"/>
        <w:spacing w:after="124" w:line="220" w:lineRule="exact"/>
        <w:ind w:left="3580"/>
      </w:pPr>
      <w:bookmarkStart w:id="274" w:name="bookmark17"/>
      <w:r w:rsidRPr="00915F82">
        <w:t>Standard 2.12</w:t>
      </w:r>
      <w:bookmarkEnd w:id="274"/>
    </w:p>
    <w:p w:rsidR="00FF18EA" w:rsidRDefault="00FF18EA" w:rsidP="0090008E">
      <w:pPr>
        <w:spacing w:line="288" w:lineRule="exact"/>
        <w:jc w:val="both"/>
        <w:rPr>
          <w:rFonts w:ascii="Calibri" w:hAnsi="Calibri" w:cs="Calibri"/>
          <w:color w:val="auto"/>
          <w:sz w:val="21"/>
          <w:szCs w:val="21"/>
        </w:rPr>
      </w:pPr>
      <w:r w:rsidRPr="00915F82">
        <w:rPr>
          <w:rFonts w:ascii="Calibri" w:hAnsi="Calibri" w:cs="Calibri"/>
          <w:color w:val="auto"/>
          <w:sz w:val="21"/>
          <w:szCs w:val="21"/>
        </w:rPr>
        <w:t>Struktura studijních předmětů je souhrnně uvedena v části B-IIa</w:t>
      </w:r>
      <w:del w:id="275" w:author="Eva Skýbová" w:date="2018-06-07T15:02:00Z">
        <w:r w:rsidRPr="00915F82" w:rsidDel="0076649C">
          <w:rPr>
            <w:rFonts w:ascii="Calibri" w:hAnsi="Calibri" w:cs="Calibri"/>
            <w:color w:val="auto"/>
            <w:sz w:val="21"/>
            <w:szCs w:val="21"/>
          </w:rPr>
          <w:delText xml:space="preserve"> </w:delText>
        </w:r>
      </w:del>
      <w:r w:rsidRPr="00915F82">
        <w:rPr>
          <w:rFonts w:ascii="Calibri" w:hAnsi="Calibri" w:cs="Calibri"/>
          <w:color w:val="auto"/>
          <w:sz w:val="21"/>
          <w:szCs w:val="21"/>
        </w:rPr>
        <w:t>-</w:t>
      </w:r>
      <w:del w:id="276" w:author="Eva Skýbová" w:date="2018-06-07T15:02:00Z">
        <w:r w:rsidRPr="00915F82" w:rsidDel="0076649C">
          <w:rPr>
            <w:rFonts w:ascii="Calibri" w:hAnsi="Calibri" w:cs="Calibri"/>
            <w:color w:val="auto"/>
            <w:sz w:val="21"/>
            <w:szCs w:val="21"/>
          </w:rPr>
          <w:delText xml:space="preserve"> </w:delText>
        </w:r>
      </w:del>
      <w:r w:rsidRPr="00915F82">
        <w:rPr>
          <w:rFonts w:ascii="Calibri" w:hAnsi="Calibri" w:cs="Calibri"/>
          <w:color w:val="auto"/>
          <w:sz w:val="21"/>
          <w:szCs w:val="21"/>
        </w:rPr>
        <w:t xml:space="preserve">Studijní plány a návrh témat prací </w:t>
      </w:r>
      <w:del w:id="277" w:author="Eva Skýbová" w:date="2018-06-07T15:02:00Z">
        <w:r w:rsidRPr="00915F82" w:rsidDel="0076649C">
          <w:rPr>
            <w:rFonts w:ascii="Calibri" w:hAnsi="Calibri" w:cs="Calibri"/>
            <w:color w:val="auto"/>
            <w:sz w:val="21"/>
            <w:szCs w:val="21"/>
          </w:rPr>
          <w:delText xml:space="preserve">akreditačních </w:delText>
        </w:r>
      </w:del>
      <w:ins w:id="278" w:author="Eva Skýbová" w:date="2018-06-07T15:02:00Z">
        <w:r w:rsidRPr="00915F82">
          <w:rPr>
            <w:rFonts w:ascii="Calibri" w:hAnsi="Calibri" w:cs="Calibri"/>
            <w:color w:val="auto"/>
            <w:sz w:val="21"/>
            <w:szCs w:val="21"/>
          </w:rPr>
          <w:t>akreditační</w:t>
        </w:r>
        <w:r>
          <w:rPr>
            <w:rFonts w:ascii="Calibri" w:hAnsi="Calibri" w:cs="Calibri"/>
            <w:color w:val="auto"/>
            <w:sz w:val="21"/>
            <w:szCs w:val="21"/>
          </w:rPr>
          <w:t>ho</w:t>
        </w:r>
        <w:r w:rsidRPr="00915F82">
          <w:rPr>
            <w:rFonts w:ascii="Calibri" w:hAnsi="Calibri" w:cs="Calibri"/>
            <w:color w:val="auto"/>
            <w:sz w:val="21"/>
            <w:szCs w:val="21"/>
          </w:rPr>
          <w:t xml:space="preserve"> </w:t>
        </w:r>
      </w:ins>
      <w:del w:id="279" w:author="Eva Skýbová" w:date="2018-06-07T15:02:00Z">
        <w:r w:rsidRPr="00915F82" w:rsidDel="0076649C">
          <w:rPr>
            <w:rFonts w:ascii="Calibri" w:hAnsi="Calibri" w:cs="Calibri"/>
            <w:color w:val="auto"/>
            <w:sz w:val="21"/>
            <w:szCs w:val="21"/>
          </w:rPr>
          <w:delText>materiálů</w:delText>
        </w:r>
      </w:del>
      <w:ins w:id="280" w:author="Eva Skýbová" w:date="2018-06-07T15:02:00Z">
        <w:r w:rsidRPr="00915F82">
          <w:rPr>
            <w:rFonts w:ascii="Calibri" w:hAnsi="Calibri" w:cs="Calibri"/>
            <w:color w:val="auto"/>
            <w:sz w:val="21"/>
            <w:szCs w:val="21"/>
          </w:rPr>
          <w:t>materiál</w:t>
        </w:r>
        <w:r>
          <w:rPr>
            <w:rFonts w:ascii="Calibri" w:hAnsi="Calibri" w:cs="Calibri"/>
            <w:color w:val="auto"/>
            <w:sz w:val="21"/>
            <w:szCs w:val="21"/>
          </w:rPr>
          <w:t>u</w:t>
        </w:r>
      </w:ins>
      <w:r w:rsidRPr="00915F82">
        <w:rPr>
          <w:rFonts w:ascii="Calibri" w:hAnsi="Calibri" w:cs="Calibri"/>
          <w:color w:val="auto"/>
          <w:sz w:val="21"/>
          <w:szCs w:val="21"/>
        </w:rPr>
        <w:t>. Podrobněji je pak každý z předmětů charakterizován v příslušném formuláři B-III</w:t>
      </w:r>
      <w:del w:id="281" w:author="Eva Skýbová" w:date="2018-06-07T15:02:00Z">
        <w:r w:rsidRPr="00915F82" w:rsidDel="0076649C">
          <w:rPr>
            <w:rFonts w:ascii="Calibri" w:hAnsi="Calibri" w:cs="Calibri"/>
            <w:color w:val="auto"/>
            <w:sz w:val="21"/>
            <w:szCs w:val="21"/>
          </w:rPr>
          <w:delText xml:space="preserve"> </w:delText>
        </w:r>
      </w:del>
      <w:r w:rsidRPr="00915F82">
        <w:rPr>
          <w:rFonts w:ascii="Calibri" w:hAnsi="Calibri" w:cs="Calibri"/>
          <w:color w:val="auto"/>
          <w:sz w:val="21"/>
          <w:szCs w:val="21"/>
        </w:rPr>
        <w:t>-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semestrů, kde probíhá povinná odborná praxe</w:t>
      </w:r>
      <w:ins w:id="282" w:author="Eva Skýbová" w:date="2018-06-07T13:03:00Z">
        <w:r>
          <w:rPr>
            <w:rFonts w:ascii="Calibri" w:hAnsi="Calibri" w:cs="Calibri"/>
            <w:color w:val="auto"/>
            <w:sz w:val="21"/>
            <w:szCs w:val="21"/>
          </w:rPr>
          <w:t xml:space="preserve">, </w:t>
        </w:r>
        <w:r w:rsidRPr="00FF2061">
          <w:rPr>
            <w:rFonts w:ascii="Calibri" w:hAnsi="Calibri" w:cs="Calibri"/>
            <w:color w:val="FF0000"/>
            <w:sz w:val="21"/>
            <w:szCs w:val="21"/>
          </w:rPr>
          <w:t>ty jsou adekvátně sníženy o dobu trvání praxe.</w:t>
        </w:r>
      </w:ins>
      <w:del w:id="283" w:author="Eva Skýbová" w:date="2018-06-07T13:03:00Z">
        <w:r w:rsidRPr="00915F82" w:rsidDel="00640D56">
          <w:rPr>
            <w:rFonts w:ascii="Calibri" w:hAnsi="Calibri" w:cs="Calibri"/>
            <w:color w:val="auto"/>
            <w:sz w:val="21"/>
            <w:szCs w:val="21"/>
          </w:rPr>
          <w:delText>.</w:delText>
        </w:r>
      </w:del>
      <w:r w:rsidRPr="00915F82">
        <w:rPr>
          <w:rFonts w:ascii="Calibri" w:hAnsi="Calibri" w:cs="Calibri"/>
          <w:color w:val="auto"/>
          <w:sz w:val="21"/>
          <w:szCs w:val="21"/>
        </w:rPr>
        <w:t xml:space="preserve"> Počty kreditů </w:t>
      </w:r>
      <w:del w:id="284" w:author="Eva Skýbová" w:date="2018-06-07T15:03:00Z">
        <w:r w:rsidRPr="00915F82" w:rsidDel="0076649C">
          <w:rPr>
            <w:rFonts w:ascii="Calibri" w:hAnsi="Calibri" w:cs="Calibri"/>
            <w:color w:val="auto"/>
            <w:sz w:val="21"/>
            <w:szCs w:val="21"/>
          </w:rPr>
          <w:delText xml:space="preserve">získané </w:delText>
        </w:r>
      </w:del>
      <w:ins w:id="285" w:author="Eva Skýbová" w:date="2018-06-07T15:03:00Z">
        <w:r w:rsidRPr="00915F82">
          <w:rPr>
            <w:rFonts w:ascii="Calibri" w:hAnsi="Calibri" w:cs="Calibri"/>
            <w:color w:val="auto"/>
            <w:sz w:val="21"/>
            <w:szCs w:val="21"/>
          </w:rPr>
          <w:t>získan</w:t>
        </w:r>
        <w:r>
          <w:rPr>
            <w:rFonts w:ascii="Calibri" w:hAnsi="Calibri" w:cs="Calibri"/>
            <w:color w:val="auto"/>
            <w:sz w:val="21"/>
            <w:szCs w:val="21"/>
          </w:rPr>
          <w:t>ých</w:t>
        </w:r>
        <w:r w:rsidRPr="00915F82">
          <w:rPr>
            <w:rFonts w:ascii="Calibri" w:hAnsi="Calibri" w:cs="Calibri"/>
            <w:color w:val="auto"/>
            <w:sz w:val="21"/>
            <w:szCs w:val="21"/>
          </w:rPr>
          <w:t xml:space="preserve"> </w:t>
        </w:r>
      </w:ins>
      <w:r w:rsidRPr="00915F82">
        <w:rPr>
          <w:rFonts w:ascii="Calibri" w:hAnsi="Calibri" w:cs="Calibri"/>
          <w:color w:val="auto"/>
          <w:sz w:val="21"/>
          <w:szCs w:val="21"/>
        </w:rPr>
        <w:t xml:space="preserve">za splnění jednotlivých předmětů jsou odrazem studijní náročnosti daného předmětu, </w:t>
      </w:r>
      <w:ins w:id="286" w:author="Eva Skýbová" w:date="2018-06-07T15:03:00Z">
        <w:r>
          <w:rPr>
            <w:rFonts w:ascii="Calibri" w:hAnsi="Calibri" w:cs="Calibri"/>
            <w:color w:val="auto"/>
            <w:sz w:val="21"/>
            <w:szCs w:val="21"/>
          </w:rPr>
          <w:t xml:space="preserve">průměrná </w:t>
        </w:r>
      </w:ins>
      <w:r w:rsidRPr="00915F82">
        <w:rPr>
          <w:rFonts w:ascii="Calibri" w:hAnsi="Calibri" w:cs="Calibri"/>
          <w:color w:val="auto"/>
          <w:sz w:val="21"/>
          <w:szCs w:val="21"/>
        </w:rPr>
        <w:t>roční studijní zátěž představuje 60 kreditů.</w:t>
      </w:r>
    </w:p>
    <w:p w:rsidR="00FF18EA" w:rsidRDefault="00FF18EA" w:rsidP="0090008E">
      <w:pPr>
        <w:spacing w:line="288" w:lineRule="exact"/>
        <w:jc w:val="both"/>
        <w:rPr>
          <w:rFonts w:ascii="Calibri" w:hAnsi="Calibri" w:cs="Calibri"/>
          <w:color w:val="auto"/>
          <w:sz w:val="21"/>
          <w:szCs w:val="21"/>
        </w:rPr>
      </w:pPr>
    </w:p>
    <w:p w:rsidR="00FF18EA" w:rsidRPr="00C95BF1" w:rsidRDefault="00FF18EA" w:rsidP="00C95BF1">
      <w:pPr>
        <w:spacing w:after="138" w:line="317" w:lineRule="exact"/>
        <w:ind w:left="1120" w:right="880" w:hanging="360"/>
        <w:rPr>
          <w:rFonts w:ascii="Calibri" w:hAnsi="Calibri" w:cs="Calibri"/>
          <w:color w:val="auto"/>
        </w:rPr>
      </w:pPr>
      <w:r w:rsidRPr="00C95BF1">
        <w:rPr>
          <w:rFonts w:ascii="Calibri" w:hAnsi="Calibri" w:cs="Calibri"/>
          <w:color w:val="auto"/>
        </w:rPr>
        <w:t xml:space="preserve">• </w:t>
      </w:r>
      <w:r>
        <w:rPr>
          <w:rFonts w:ascii="Calibri" w:hAnsi="Calibri" w:cs="Calibri"/>
          <w:color w:val="auto"/>
        </w:rPr>
        <w:t>Rozsah povinné praxe a specifika spolupráce s praxí</w:t>
      </w:r>
    </w:p>
    <w:p w:rsidR="00FF18EA" w:rsidRPr="00C95BF1" w:rsidRDefault="00FF18EA" w:rsidP="00C95BF1">
      <w:pPr>
        <w:keepNext/>
        <w:keepLines/>
        <w:spacing w:after="124" w:line="220" w:lineRule="exact"/>
        <w:ind w:left="3580"/>
        <w:outlineLvl w:val="3"/>
        <w:rPr>
          <w:rFonts w:ascii="Calibri" w:hAnsi="Calibri" w:cs="Calibri"/>
          <w:color w:val="auto"/>
          <w:sz w:val="22"/>
          <w:szCs w:val="22"/>
        </w:rPr>
      </w:pPr>
      <w:r w:rsidRPr="00C95BF1">
        <w:rPr>
          <w:rFonts w:ascii="Calibri" w:hAnsi="Calibri" w:cs="Calibri"/>
          <w:color w:val="auto"/>
          <w:sz w:val="22"/>
          <w:szCs w:val="22"/>
        </w:rPr>
        <w:t>Standard 2.1</w:t>
      </w:r>
      <w:r>
        <w:rPr>
          <w:rFonts w:ascii="Calibri" w:hAnsi="Calibri" w:cs="Calibri"/>
          <w:color w:val="auto"/>
          <w:sz w:val="22"/>
          <w:szCs w:val="22"/>
        </w:rPr>
        <w:t>3, 2.15</w:t>
      </w:r>
    </w:p>
    <w:p w:rsidR="00FF18EA" w:rsidRDefault="00FF18EA" w:rsidP="00CD1A3F">
      <w:pPr>
        <w:spacing w:after="517" w:line="288" w:lineRule="exact"/>
        <w:jc w:val="both"/>
        <w:rPr>
          <w:rFonts w:ascii="Calibri" w:hAnsi="Calibri" w:cs="Calibri"/>
          <w:color w:val="auto"/>
          <w:sz w:val="21"/>
          <w:szCs w:val="21"/>
        </w:rPr>
      </w:pPr>
      <w:r w:rsidRPr="00C95BF1">
        <w:rPr>
          <w:rFonts w:ascii="Calibri" w:hAnsi="Calibri" w:cs="Calibri"/>
          <w:color w:val="auto"/>
          <w:sz w:val="21"/>
          <w:szCs w:val="21"/>
        </w:rPr>
        <w:t>Odborná praxe je integrální součástí výuky ve druhém a třetím roce studia a tvoří spojovací článek mezi teorií a praxí. Systém odborných praxí podporuje záměr školy posílit a rozvíjet uplatnitelnost absolventů a hospodářskou úroveň regionu a naplňuje požadavek profesně orientovaného studijního programu.</w:t>
      </w:r>
      <w:r>
        <w:rPr>
          <w:rFonts w:ascii="Calibri" w:hAnsi="Calibri" w:cs="Calibri"/>
          <w:color w:val="auto"/>
          <w:sz w:val="21"/>
          <w:szCs w:val="21"/>
        </w:rPr>
        <w:t xml:space="preserve"> </w:t>
      </w:r>
      <w:r w:rsidRPr="00C95BF1">
        <w:rPr>
          <w:rFonts w:ascii="Calibri" w:hAnsi="Calibri" w:cs="Calibri"/>
          <w:color w:val="auto"/>
          <w:sz w:val="21"/>
          <w:szCs w:val="21"/>
        </w:rPr>
        <w:t>Základním cílem odborné praxe je umožnit studentům v praxi aplikovat získané znalosti, což přispívá k osvojení a fixaci nových dovedností a v konečném důsledku zvyšuje reálné možnosti adekvátního uplatnění na trhu práce. Odborná praxe umožňuje studentům nejen ověřit si získané teoretické znalosti a praktické dovednosti, ale též navázat kontakt s možnými budoucími zaměstnavateli.</w:t>
      </w:r>
      <w:r>
        <w:rPr>
          <w:rFonts w:ascii="Calibri" w:hAnsi="Calibri" w:cs="Calibri"/>
          <w:color w:val="auto"/>
          <w:sz w:val="21"/>
          <w:szCs w:val="21"/>
        </w:rPr>
        <w:t xml:space="preserve"> </w:t>
      </w:r>
      <w:r w:rsidRPr="00C95BF1">
        <w:rPr>
          <w:rFonts w:ascii="Calibri" w:hAnsi="Calibri" w:cs="Calibri"/>
          <w:color w:val="auto"/>
          <w:sz w:val="21"/>
          <w:szCs w:val="21"/>
        </w:rPr>
        <w:t>Systém odborných praxí je tvořen souborem aktivit studenta, kterými se student připravuje na vstup a zapojení do pracovního prostředí, seznamuje se s různými typy a druhy pracovních prostředí, adaptuje se na požadavky konkrétní profese/pracovní role, prokazuje svůj zájem o pracovní aktivity, aplikuje znalosti a dovednosti získané ve výuce v různých pracovních činnostech. Současně prokazuje a rozvíjí své dovednosti, schopnosti a znalosti uplatnitelné v pracovním prostředí, včetně řešení problémů, využívání informačních technologií a komunikace.</w:t>
      </w:r>
      <w:r>
        <w:rPr>
          <w:rFonts w:ascii="Calibri" w:hAnsi="Calibri" w:cs="Calibri"/>
          <w:color w:val="auto"/>
          <w:sz w:val="21"/>
          <w:szCs w:val="21"/>
        </w:rPr>
        <w:t xml:space="preserve"> </w:t>
      </w:r>
      <w:r w:rsidRPr="00C95BF1">
        <w:rPr>
          <w:rFonts w:ascii="Calibri" w:hAnsi="Calibri" w:cs="Calibri"/>
          <w:color w:val="auto"/>
          <w:sz w:val="21"/>
          <w:szCs w:val="21"/>
        </w:rPr>
        <w:t>Odborná praxe může sloužit studentům rovněž jako východisko pro zpracování seminárních a ročníkových prací, ale především pro závěrečnou bakalářskou práci.</w:t>
      </w:r>
      <w:r>
        <w:rPr>
          <w:rFonts w:ascii="Calibri" w:hAnsi="Calibri" w:cs="Calibri"/>
          <w:color w:val="auto"/>
          <w:sz w:val="21"/>
          <w:szCs w:val="21"/>
        </w:rPr>
        <w:t xml:space="preserve"> </w:t>
      </w:r>
      <w:r w:rsidRPr="00C95BF1">
        <w:rPr>
          <w:rFonts w:ascii="Calibri" w:hAnsi="Calibri" w:cs="Calibri"/>
          <w:color w:val="auto"/>
          <w:sz w:val="21"/>
          <w:szCs w:val="21"/>
        </w:rPr>
        <w:t>Odborná praxe je v bakalářském profesně orientovaném studiu stanovena v rozsahu 13 týdnů a rozdělena na 6 týdnů ve 2. ročníku studia, 6. týdnů ve 3. ročníku studia a 1. týden ve  2. ročníku studia je pro studenty plánován týden exkurzí u vybraných spolupracujících institucí. Odbornou praxi může student realizovat v 2. roce studia  v průběhu třech týdnů (resp. 2týdny ve 3. roce studia), kdy neprobíhá výuky a souběžně  v průběhu celého akademického roku, kdy v rozvrhu je pro odbornou praxi vždy vyčleněn jeden den v týdnu, ve kterém neprobíhá jiná výuka, nebo také soustavně n</w:t>
      </w:r>
      <w:r>
        <w:rPr>
          <w:rFonts w:ascii="Calibri" w:hAnsi="Calibri" w:cs="Calibri"/>
          <w:color w:val="auto"/>
          <w:sz w:val="21"/>
          <w:szCs w:val="21"/>
        </w:rPr>
        <w:t xml:space="preserve">apř. v průběhu letních měsíců. </w:t>
      </w:r>
    </w:p>
    <w:p w:rsidR="00FF18EA" w:rsidRPr="0084773E" w:rsidRDefault="00FF18EA" w:rsidP="00CD1A3F">
      <w:pPr>
        <w:spacing w:after="517" w:line="288" w:lineRule="exact"/>
        <w:jc w:val="both"/>
        <w:rPr>
          <w:rFonts w:ascii="Calibri" w:hAnsi="Calibri" w:cs="Calibri"/>
          <w:color w:val="auto"/>
          <w:sz w:val="21"/>
          <w:szCs w:val="21"/>
        </w:rPr>
      </w:pPr>
      <w:r w:rsidRPr="00C95BF1">
        <w:rPr>
          <w:rFonts w:ascii="Calibri" w:hAnsi="Calibri" w:cs="Calibri"/>
          <w:color w:val="auto"/>
          <w:sz w:val="21"/>
          <w:szCs w:val="21"/>
        </w:rPr>
        <w:t>Odborná praxe studentů je uskutečňována na smluvních pracovištích firem, které s UTB, FLKŘ na realizaci odborné praxe dlouhodobě spolupracují. Klíčovým partnerem pro realizaci odborné praxe studentů studijního programu Aplikovaná logistika j</w:t>
      </w:r>
      <w:r>
        <w:rPr>
          <w:rFonts w:ascii="Calibri" w:hAnsi="Calibri" w:cs="Calibri"/>
          <w:color w:val="auto"/>
          <w:sz w:val="21"/>
          <w:szCs w:val="21"/>
        </w:rPr>
        <w:t>sou</w:t>
      </w:r>
      <w:r w:rsidRPr="00C95BF1">
        <w:rPr>
          <w:rFonts w:ascii="Calibri" w:hAnsi="Calibri" w:cs="Calibri"/>
          <w:color w:val="auto"/>
          <w:sz w:val="21"/>
          <w:szCs w:val="21"/>
        </w:rPr>
        <w:t xml:space="preserve"> firm</w:t>
      </w:r>
      <w:r>
        <w:rPr>
          <w:rFonts w:ascii="Calibri" w:hAnsi="Calibri" w:cs="Calibri"/>
          <w:color w:val="auto"/>
          <w:sz w:val="21"/>
          <w:szCs w:val="21"/>
        </w:rPr>
        <w:t>y</w:t>
      </w:r>
      <w:r w:rsidRPr="00C95BF1">
        <w:rPr>
          <w:rFonts w:ascii="Calibri" w:hAnsi="Calibri" w:cs="Calibri"/>
          <w:color w:val="auto"/>
          <w:sz w:val="21"/>
          <w:szCs w:val="21"/>
        </w:rPr>
        <w:t xml:space="preserve"> </w:t>
      </w:r>
      <w:r>
        <w:rPr>
          <w:rFonts w:ascii="Calibri" w:hAnsi="Calibri" w:cs="Calibri"/>
          <w:color w:val="auto"/>
          <w:sz w:val="21"/>
          <w:szCs w:val="21"/>
        </w:rPr>
        <w:t>Moravský letecký klastr, o.</w:t>
      </w:r>
      <w:ins w:id="287" w:author="Eva Skýbová" w:date="2018-06-07T15:04:00Z">
        <w:r>
          <w:rPr>
            <w:rFonts w:ascii="Calibri" w:hAnsi="Calibri" w:cs="Calibri"/>
            <w:color w:val="auto"/>
            <w:sz w:val="21"/>
            <w:szCs w:val="21"/>
          </w:rPr>
          <w:t xml:space="preserve"> </w:t>
        </w:r>
      </w:ins>
      <w:r>
        <w:rPr>
          <w:rFonts w:ascii="Calibri" w:hAnsi="Calibri" w:cs="Calibri"/>
          <w:color w:val="auto"/>
          <w:sz w:val="21"/>
          <w:szCs w:val="21"/>
        </w:rPr>
        <w:t>s., ČSAD Hodonín a.</w:t>
      </w:r>
      <w:ins w:id="288" w:author="Eva Skýbová" w:date="2018-06-07T15:04:00Z">
        <w:r>
          <w:rPr>
            <w:rFonts w:ascii="Calibri" w:hAnsi="Calibri" w:cs="Calibri"/>
            <w:color w:val="auto"/>
            <w:sz w:val="21"/>
            <w:szCs w:val="21"/>
          </w:rPr>
          <w:t xml:space="preserve"> </w:t>
        </w:r>
      </w:ins>
      <w:r>
        <w:rPr>
          <w:rFonts w:ascii="Calibri" w:hAnsi="Calibri" w:cs="Calibri"/>
          <w:color w:val="auto"/>
          <w:sz w:val="21"/>
          <w:szCs w:val="21"/>
        </w:rPr>
        <w:t>s., Mesit holding, a.</w:t>
      </w:r>
      <w:ins w:id="289" w:author="Eva Skýbová" w:date="2018-06-07T15:04:00Z">
        <w:r>
          <w:rPr>
            <w:rFonts w:ascii="Calibri" w:hAnsi="Calibri" w:cs="Calibri"/>
            <w:color w:val="auto"/>
            <w:sz w:val="21"/>
            <w:szCs w:val="21"/>
          </w:rPr>
          <w:t xml:space="preserve"> </w:t>
        </w:r>
      </w:ins>
      <w:r>
        <w:rPr>
          <w:rFonts w:ascii="Calibri" w:hAnsi="Calibri" w:cs="Calibri"/>
          <w:color w:val="auto"/>
          <w:sz w:val="21"/>
          <w:szCs w:val="21"/>
        </w:rPr>
        <w:t>s., Continental Barum s.</w:t>
      </w:r>
      <w:ins w:id="290" w:author="Eva Skýbová" w:date="2018-06-07T15:04:00Z">
        <w:r>
          <w:rPr>
            <w:rFonts w:ascii="Calibri" w:hAnsi="Calibri" w:cs="Calibri"/>
            <w:color w:val="auto"/>
            <w:sz w:val="21"/>
            <w:szCs w:val="21"/>
          </w:rPr>
          <w:t xml:space="preserve"> </w:t>
        </w:r>
      </w:ins>
      <w:r>
        <w:rPr>
          <w:rFonts w:ascii="Calibri" w:hAnsi="Calibri" w:cs="Calibri"/>
          <w:color w:val="auto"/>
          <w:sz w:val="21"/>
          <w:szCs w:val="21"/>
        </w:rPr>
        <w:t>r.</w:t>
      </w:r>
      <w:ins w:id="291" w:author="Eva Skýbová" w:date="2018-06-07T15:04:00Z">
        <w:r>
          <w:rPr>
            <w:rFonts w:ascii="Calibri" w:hAnsi="Calibri" w:cs="Calibri"/>
            <w:color w:val="auto"/>
            <w:sz w:val="21"/>
            <w:szCs w:val="21"/>
          </w:rPr>
          <w:t xml:space="preserve"> </w:t>
        </w:r>
      </w:ins>
      <w:r>
        <w:rPr>
          <w:rFonts w:ascii="Calibri" w:hAnsi="Calibri" w:cs="Calibri"/>
          <w:color w:val="auto"/>
          <w:sz w:val="21"/>
          <w:szCs w:val="21"/>
        </w:rPr>
        <w:t>o., Mesit holding, a.</w:t>
      </w:r>
      <w:ins w:id="292" w:author="Eva Skýbová" w:date="2018-06-07T15:04:00Z">
        <w:r>
          <w:rPr>
            <w:rFonts w:ascii="Calibri" w:hAnsi="Calibri" w:cs="Calibri"/>
            <w:color w:val="auto"/>
            <w:sz w:val="21"/>
            <w:szCs w:val="21"/>
          </w:rPr>
          <w:t xml:space="preserve"> </w:t>
        </w:r>
      </w:ins>
      <w:r>
        <w:rPr>
          <w:rFonts w:ascii="Calibri" w:hAnsi="Calibri" w:cs="Calibri"/>
          <w:color w:val="auto"/>
          <w:sz w:val="21"/>
          <w:szCs w:val="21"/>
        </w:rPr>
        <w:t>s. , AWL-Techniek CZ s.</w:t>
      </w:r>
      <w:ins w:id="293" w:author="Eva Skýbová" w:date="2018-06-07T15:04:00Z">
        <w:r>
          <w:rPr>
            <w:rFonts w:ascii="Calibri" w:hAnsi="Calibri" w:cs="Calibri"/>
            <w:color w:val="auto"/>
            <w:sz w:val="21"/>
            <w:szCs w:val="21"/>
          </w:rPr>
          <w:t xml:space="preserve"> </w:t>
        </w:r>
      </w:ins>
      <w:r>
        <w:rPr>
          <w:rFonts w:ascii="Calibri" w:hAnsi="Calibri" w:cs="Calibri"/>
          <w:color w:val="auto"/>
          <w:sz w:val="21"/>
          <w:szCs w:val="21"/>
        </w:rPr>
        <w:t>r.</w:t>
      </w:r>
      <w:ins w:id="294" w:author="Eva Skýbová" w:date="2018-06-07T15:04:00Z">
        <w:r>
          <w:rPr>
            <w:rFonts w:ascii="Calibri" w:hAnsi="Calibri" w:cs="Calibri"/>
            <w:color w:val="auto"/>
            <w:sz w:val="21"/>
            <w:szCs w:val="21"/>
          </w:rPr>
          <w:t xml:space="preserve"> </w:t>
        </w:r>
      </w:ins>
      <w:r>
        <w:rPr>
          <w:rFonts w:ascii="Calibri" w:hAnsi="Calibri" w:cs="Calibri"/>
          <w:color w:val="auto"/>
          <w:sz w:val="21"/>
          <w:szCs w:val="21"/>
        </w:rPr>
        <w:t>o., Nestlé Česko s.</w:t>
      </w:r>
      <w:ins w:id="295" w:author="Eva Skýbová" w:date="2018-06-07T15:04:00Z">
        <w:r>
          <w:rPr>
            <w:rFonts w:ascii="Calibri" w:hAnsi="Calibri" w:cs="Calibri"/>
            <w:color w:val="auto"/>
            <w:sz w:val="21"/>
            <w:szCs w:val="21"/>
          </w:rPr>
          <w:t xml:space="preserve"> </w:t>
        </w:r>
      </w:ins>
      <w:r>
        <w:rPr>
          <w:rFonts w:ascii="Calibri" w:hAnsi="Calibri" w:cs="Calibri"/>
          <w:color w:val="auto"/>
          <w:sz w:val="21"/>
          <w:szCs w:val="21"/>
        </w:rPr>
        <w:t>r.</w:t>
      </w:r>
      <w:ins w:id="296" w:author="Eva Skýbová" w:date="2018-06-07T15:04:00Z">
        <w:r>
          <w:rPr>
            <w:rFonts w:ascii="Calibri" w:hAnsi="Calibri" w:cs="Calibri"/>
            <w:color w:val="auto"/>
            <w:sz w:val="21"/>
            <w:szCs w:val="21"/>
          </w:rPr>
          <w:t xml:space="preserve"> </w:t>
        </w:r>
      </w:ins>
      <w:r>
        <w:rPr>
          <w:rFonts w:ascii="Calibri" w:hAnsi="Calibri" w:cs="Calibri"/>
          <w:color w:val="auto"/>
          <w:sz w:val="21"/>
          <w:szCs w:val="21"/>
        </w:rPr>
        <w:t>o. , KOVOPLAST výrobní</w:t>
      </w:r>
      <w:del w:id="297" w:author="Eva Skýbová" w:date="2018-06-07T15:04:00Z">
        <w:r w:rsidDel="0076649C">
          <w:rPr>
            <w:rFonts w:ascii="Calibri" w:hAnsi="Calibri" w:cs="Calibri"/>
            <w:color w:val="auto"/>
            <w:sz w:val="21"/>
            <w:szCs w:val="21"/>
          </w:rPr>
          <w:delText>­</w:delText>
        </w:r>
      </w:del>
      <w:r>
        <w:rPr>
          <w:rFonts w:ascii="Calibri" w:hAnsi="Calibri" w:cs="Calibri"/>
          <w:color w:val="auto"/>
          <w:sz w:val="21"/>
          <w:szCs w:val="21"/>
        </w:rPr>
        <w:t xml:space="preserve"> družstvo</w:t>
      </w:r>
      <w:del w:id="298" w:author="Eva Skýbová" w:date="2018-06-07T15:04:00Z">
        <w:r w:rsidDel="0076649C">
          <w:rPr>
            <w:rFonts w:ascii="Calibri" w:hAnsi="Calibri" w:cs="Calibri"/>
            <w:color w:val="auto"/>
            <w:sz w:val="21"/>
            <w:szCs w:val="21"/>
          </w:rPr>
          <w:delText xml:space="preserve"> </w:delText>
        </w:r>
      </w:del>
      <w:r>
        <w:rPr>
          <w:rFonts w:ascii="Calibri" w:hAnsi="Calibri" w:cs="Calibri"/>
          <w:color w:val="auto"/>
          <w:sz w:val="21"/>
          <w:szCs w:val="21"/>
        </w:rPr>
        <w:t>, S+C ALFANAMETAL s.</w:t>
      </w:r>
      <w:ins w:id="299" w:author="Eva Skýbová" w:date="2018-06-07T15:04:00Z">
        <w:r>
          <w:rPr>
            <w:rFonts w:ascii="Calibri" w:hAnsi="Calibri" w:cs="Calibri"/>
            <w:color w:val="auto"/>
            <w:sz w:val="21"/>
            <w:szCs w:val="21"/>
          </w:rPr>
          <w:t xml:space="preserve"> </w:t>
        </w:r>
      </w:ins>
      <w:r>
        <w:rPr>
          <w:rFonts w:ascii="Calibri" w:hAnsi="Calibri" w:cs="Calibri"/>
          <w:color w:val="auto"/>
          <w:sz w:val="21"/>
          <w:szCs w:val="21"/>
        </w:rPr>
        <w:t>r.</w:t>
      </w:r>
      <w:ins w:id="300" w:author="Eva Skýbová" w:date="2018-06-07T15:04:00Z">
        <w:r>
          <w:rPr>
            <w:rFonts w:ascii="Calibri" w:hAnsi="Calibri" w:cs="Calibri"/>
            <w:color w:val="auto"/>
            <w:sz w:val="21"/>
            <w:szCs w:val="21"/>
          </w:rPr>
          <w:t xml:space="preserve"> </w:t>
        </w:r>
      </w:ins>
      <w:r>
        <w:rPr>
          <w:rFonts w:ascii="Calibri" w:hAnsi="Calibri" w:cs="Calibri"/>
          <w:color w:val="auto"/>
          <w:sz w:val="21"/>
          <w:szCs w:val="21"/>
        </w:rPr>
        <w:t>o., koncern, MOSS logistics, s.</w:t>
      </w:r>
      <w:ins w:id="301" w:author="Eva Skýbová" w:date="2018-06-07T15:04:00Z">
        <w:r>
          <w:rPr>
            <w:rFonts w:ascii="Calibri" w:hAnsi="Calibri" w:cs="Calibri"/>
            <w:color w:val="auto"/>
            <w:sz w:val="21"/>
            <w:szCs w:val="21"/>
          </w:rPr>
          <w:t xml:space="preserve"> </w:t>
        </w:r>
      </w:ins>
      <w:r>
        <w:rPr>
          <w:rFonts w:ascii="Calibri" w:hAnsi="Calibri" w:cs="Calibri"/>
          <w:color w:val="auto"/>
          <w:sz w:val="21"/>
          <w:szCs w:val="21"/>
        </w:rPr>
        <w:t>r.</w:t>
      </w:r>
      <w:ins w:id="302" w:author="Eva Skýbová" w:date="2018-06-07T15:04:00Z">
        <w:r>
          <w:rPr>
            <w:rFonts w:ascii="Calibri" w:hAnsi="Calibri" w:cs="Calibri"/>
            <w:color w:val="auto"/>
            <w:sz w:val="21"/>
            <w:szCs w:val="21"/>
          </w:rPr>
          <w:t xml:space="preserve"> </w:t>
        </w:r>
      </w:ins>
      <w:r>
        <w:rPr>
          <w:rFonts w:ascii="Calibri" w:hAnsi="Calibri" w:cs="Calibri"/>
          <w:color w:val="auto"/>
          <w:sz w:val="21"/>
          <w:szCs w:val="21"/>
        </w:rPr>
        <w:t>o.,HELLA AUTOTECHNIK NOVA, S.</w:t>
      </w:r>
      <w:ins w:id="303" w:author="Eva Skýbová" w:date="2018-06-07T15:04:00Z">
        <w:r>
          <w:rPr>
            <w:rFonts w:ascii="Calibri" w:hAnsi="Calibri" w:cs="Calibri"/>
            <w:color w:val="auto"/>
            <w:sz w:val="21"/>
            <w:szCs w:val="21"/>
          </w:rPr>
          <w:t xml:space="preserve"> </w:t>
        </w:r>
      </w:ins>
      <w:r>
        <w:rPr>
          <w:rFonts w:ascii="Calibri" w:hAnsi="Calibri" w:cs="Calibri"/>
          <w:color w:val="auto"/>
          <w:sz w:val="21"/>
          <w:szCs w:val="21"/>
        </w:rPr>
        <w:t>R.</w:t>
      </w:r>
      <w:ins w:id="304" w:author="Eva Skýbová" w:date="2018-06-07T15:04:00Z">
        <w:r>
          <w:rPr>
            <w:rFonts w:ascii="Calibri" w:hAnsi="Calibri" w:cs="Calibri"/>
            <w:color w:val="auto"/>
            <w:sz w:val="21"/>
            <w:szCs w:val="21"/>
          </w:rPr>
          <w:t xml:space="preserve"> </w:t>
        </w:r>
      </w:ins>
      <w:r>
        <w:rPr>
          <w:rFonts w:ascii="Calibri" w:hAnsi="Calibri" w:cs="Calibri"/>
          <w:color w:val="auto"/>
          <w:sz w:val="21"/>
          <w:szCs w:val="21"/>
        </w:rPr>
        <w:t>O., Kovárna VIVA, a.</w:t>
      </w:r>
      <w:ins w:id="305" w:author="Eva Skýbová" w:date="2018-06-07T15:04:00Z">
        <w:r>
          <w:rPr>
            <w:rFonts w:ascii="Calibri" w:hAnsi="Calibri" w:cs="Calibri"/>
            <w:color w:val="auto"/>
            <w:sz w:val="21"/>
            <w:szCs w:val="21"/>
          </w:rPr>
          <w:t xml:space="preserve"> </w:t>
        </w:r>
      </w:ins>
      <w:r>
        <w:rPr>
          <w:rFonts w:ascii="Calibri" w:hAnsi="Calibri" w:cs="Calibri"/>
          <w:color w:val="auto"/>
          <w:sz w:val="21"/>
          <w:szCs w:val="21"/>
        </w:rPr>
        <w:t>s., POCLAIN HYDRAULICS, s.</w:t>
      </w:r>
      <w:ins w:id="306" w:author="Eva Skýbová" w:date="2018-06-07T15:05:00Z">
        <w:r>
          <w:rPr>
            <w:rFonts w:ascii="Calibri" w:hAnsi="Calibri" w:cs="Calibri"/>
            <w:color w:val="auto"/>
            <w:sz w:val="21"/>
            <w:szCs w:val="21"/>
          </w:rPr>
          <w:t xml:space="preserve"> </w:t>
        </w:r>
      </w:ins>
      <w:r>
        <w:rPr>
          <w:rFonts w:ascii="Calibri" w:hAnsi="Calibri" w:cs="Calibri"/>
          <w:color w:val="auto"/>
          <w:sz w:val="21"/>
          <w:szCs w:val="21"/>
        </w:rPr>
        <w:t>r.</w:t>
      </w:r>
      <w:ins w:id="307" w:author="Eva Skýbová" w:date="2018-06-07T15:05:00Z">
        <w:r>
          <w:rPr>
            <w:rFonts w:ascii="Calibri" w:hAnsi="Calibri" w:cs="Calibri"/>
            <w:color w:val="auto"/>
            <w:sz w:val="21"/>
            <w:szCs w:val="21"/>
          </w:rPr>
          <w:t xml:space="preserve"> </w:t>
        </w:r>
      </w:ins>
      <w:r>
        <w:rPr>
          <w:rFonts w:ascii="Calibri" w:hAnsi="Calibri" w:cs="Calibri"/>
          <w:color w:val="auto"/>
          <w:sz w:val="21"/>
          <w:szCs w:val="21"/>
        </w:rPr>
        <w:t>o., Evektor, spol. s r.</w:t>
      </w:r>
      <w:ins w:id="308" w:author="Eva Skýbová" w:date="2018-06-07T15:05:00Z">
        <w:r>
          <w:rPr>
            <w:rFonts w:ascii="Calibri" w:hAnsi="Calibri" w:cs="Calibri"/>
            <w:color w:val="auto"/>
            <w:sz w:val="21"/>
            <w:szCs w:val="21"/>
          </w:rPr>
          <w:t xml:space="preserve"> </w:t>
        </w:r>
      </w:ins>
      <w:r>
        <w:rPr>
          <w:rFonts w:ascii="Calibri" w:hAnsi="Calibri" w:cs="Calibri"/>
          <w:color w:val="auto"/>
          <w:sz w:val="21"/>
          <w:szCs w:val="21"/>
        </w:rPr>
        <w:t xml:space="preserve">o., </w:t>
      </w:r>
      <w:r w:rsidRPr="00CD1A3F">
        <w:rPr>
          <w:rFonts w:ascii="Calibri" w:hAnsi="Calibri" w:cs="Calibri"/>
          <w:color w:val="auto"/>
          <w:sz w:val="21"/>
          <w:szCs w:val="21"/>
        </w:rPr>
        <w:t>Thermacut,</w:t>
      </w:r>
      <w:r>
        <w:rPr>
          <w:rFonts w:ascii="Calibri" w:hAnsi="Calibri" w:cs="Calibri"/>
          <w:color w:val="auto"/>
          <w:sz w:val="21"/>
          <w:szCs w:val="21"/>
        </w:rPr>
        <w:t xml:space="preserve"> k.</w:t>
      </w:r>
      <w:ins w:id="309" w:author="Eva Skýbová" w:date="2018-06-07T15:05:00Z">
        <w:r>
          <w:rPr>
            <w:rFonts w:ascii="Calibri" w:hAnsi="Calibri" w:cs="Calibri"/>
            <w:color w:val="auto"/>
            <w:sz w:val="21"/>
            <w:szCs w:val="21"/>
          </w:rPr>
          <w:t xml:space="preserve"> </w:t>
        </w:r>
      </w:ins>
      <w:r>
        <w:rPr>
          <w:rFonts w:ascii="Calibri" w:hAnsi="Calibri" w:cs="Calibri"/>
          <w:color w:val="auto"/>
          <w:sz w:val="21"/>
          <w:szCs w:val="21"/>
        </w:rPr>
        <w:t>s., AVX Czech Republic, s.</w:t>
      </w:r>
      <w:ins w:id="310" w:author="Eva Skýbová" w:date="2018-06-07T15:05:00Z">
        <w:r>
          <w:rPr>
            <w:rFonts w:ascii="Calibri" w:hAnsi="Calibri" w:cs="Calibri"/>
            <w:color w:val="auto"/>
            <w:sz w:val="21"/>
            <w:szCs w:val="21"/>
          </w:rPr>
          <w:t xml:space="preserve"> </w:t>
        </w:r>
      </w:ins>
      <w:r>
        <w:rPr>
          <w:rFonts w:ascii="Calibri" w:hAnsi="Calibri" w:cs="Calibri"/>
          <w:color w:val="auto"/>
          <w:sz w:val="21"/>
          <w:szCs w:val="21"/>
        </w:rPr>
        <w:t>r.</w:t>
      </w:r>
      <w:ins w:id="311" w:author="Eva Skýbová" w:date="2018-06-07T15:05:00Z">
        <w:r>
          <w:rPr>
            <w:rFonts w:ascii="Calibri" w:hAnsi="Calibri" w:cs="Calibri"/>
            <w:color w:val="auto"/>
            <w:sz w:val="21"/>
            <w:szCs w:val="21"/>
          </w:rPr>
          <w:t xml:space="preserve"> </w:t>
        </w:r>
      </w:ins>
      <w:r>
        <w:rPr>
          <w:rFonts w:ascii="Calibri" w:hAnsi="Calibri" w:cs="Calibri"/>
          <w:color w:val="auto"/>
          <w:sz w:val="21"/>
          <w:szCs w:val="21"/>
        </w:rPr>
        <w:t>o., Miele technika s.</w:t>
      </w:r>
      <w:ins w:id="312" w:author="Eva Skýbová" w:date="2018-06-07T15:05:00Z">
        <w:r>
          <w:rPr>
            <w:rFonts w:ascii="Calibri" w:hAnsi="Calibri" w:cs="Calibri"/>
            <w:color w:val="auto"/>
            <w:sz w:val="21"/>
            <w:szCs w:val="21"/>
          </w:rPr>
          <w:t xml:space="preserve"> </w:t>
        </w:r>
      </w:ins>
      <w:r>
        <w:rPr>
          <w:rFonts w:ascii="Calibri" w:hAnsi="Calibri" w:cs="Calibri"/>
          <w:color w:val="auto"/>
          <w:sz w:val="21"/>
          <w:szCs w:val="21"/>
        </w:rPr>
        <w:t>r.</w:t>
      </w:r>
      <w:ins w:id="313" w:author="Eva Skýbová" w:date="2018-06-07T15:05:00Z">
        <w:r>
          <w:rPr>
            <w:rFonts w:ascii="Calibri" w:hAnsi="Calibri" w:cs="Calibri"/>
            <w:color w:val="auto"/>
            <w:sz w:val="21"/>
            <w:szCs w:val="21"/>
          </w:rPr>
          <w:t xml:space="preserve"> </w:t>
        </w:r>
      </w:ins>
      <w:r>
        <w:rPr>
          <w:rFonts w:ascii="Calibri" w:hAnsi="Calibri" w:cs="Calibri"/>
          <w:color w:val="auto"/>
          <w:sz w:val="21"/>
          <w:szCs w:val="21"/>
        </w:rPr>
        <w:t xml:space="preserve">o., Siemens, s. r. o., MUBEA, Baťa, akciová společnost, </w:t>
      </w:r>
      <w:del w:id="314" w:author="Eva Skýbová" w:date="2018-06-07T15:05:00Z">
        <w:r w:rsidDel="0076649C">
          <w:rPr>
            <w:rFonts w:ascii="Calibri" w:hAnsi="Calibri" w:cs="Calibri"/>
            <w:color w:val="auto"/>
            <w:sz w:val="21"/>
            <w:szCs w:val="21"/>
          </w:rPr>
          <w:delText>Hame</w:delText>
        </w:r>
      </w:del>
      <w:ins w:id="315" w:author="Eva Skýbová" w:date="2018-06-07T15:05:00Z">
        <w:r>
          <w:rPr>
            <w:rFonts w:ascii="Calibri" w:hAnsi="Calibri" w:cs="Calibri"/>
            <w:color w:val="auto"/>
            <w:sz w:val="21"/>
            <w:szCs w:val="21"/>
          </w:rPr>
          <w:t>Hamé</w:t>
        </w:r>
      </w:ins>
      <w:r>
        <w:rPr>
          <w:rFonts w:ascii="Calibri" w:hAnsi="Calibri" w:cs="Calibri"/>
          <w:color w:val="auto"/>
          <w:sz w:val="21"/>
          <w:szCs w:val="21"/>
        </w:rPr>
        <w:t>, a.</w:t>
      </w:r>
      <w:ins w:id="316" w:author="Eva Skýbová" w:date="2018-06-07T15:05:00Z">
        <w:r>
          <w:rPr>
            <w:rFonts w:ascii="Calibri" w:hAnsi="Calibri" w:cs="Calibri"/>
            <w:color w:val="auto"/>
            <w:sz w:val="21"/>
            <w:szCs w:val="21"/>
          </w:rPr>
          <w:t xml:space="preserve"> </w:t>
        </w:r>
      </w:ins>
      <w:r>
        <w:rPr>
          <w:rFonts w:ascii="Calibri" w:hAnsi="Calibri" w:cs="Calibri"/>
          <w:color w:val="auto"/>
          <w:sz w:val="21"/>
          <w:szCs w:val="21"/>
        </w:rPr>
        <w:t xml:space="preserve">s., </w:t>
      </w:r>
      <w:r w:rsidRPr="00CD1A3F">
        <w:rPr>
          <w:rFonts w:ascii="Calibri" w:hAnsi="Calibri" w:cs="Calibri"/>
          <w:color w:val="auto"/>
          <w:sz w:val="21"/>
          <w:szCs w:val="21"/>
        </w:rPr>
        <w:t>Inteva Produkts</w:t>
      </w:r>
      <w:r>
        <w:rPr>
          <w:rFonts w:ascii="Calibri" w:hAnsi="Calibri" w:cs="Calibri"/>
          <w:color w:val="auto"/>
          <w:sz w:val="21"/>
          <w:szCs w:val="21"/>
        </w:rPr>
        <w:t xml:space="preserve">. </w:t>
      </w:r>
      <w:r w:rsidRPr="00C95BF1">
        <w:rPr>
          <w:rFonts w:ascii="Calibri" w:hAnsi="Calibri" w:cs="Calibri"/>
          <w:color w:val="auto"/>
          <w:sz w:val="21"/>
          <w:szCs w:val="21"/>
        </w:rPr>
        <w:t>S jejich spolupr</w:t>
      </w:r>
      <w:r>
        <w:rPr>
          <w:rFonts w:ascii="Calibri" w:hAnsi="Calibri" w:cs="Calibri"/>
          <w:color w:val="auto"/>
          <w:sz w:val="21"/>
          <w:szCs w:val="21"/>
        </w:rPr>
        <w:t>a</w:t>
      </w:r>
      <w:r w:rsidRPr="00C95BF1">
        <w:rPr>
          <w:rFonts w:ascii="Calibri" w:hAnsi="Calibri" w:cs="Calibri"/>
          <w:color w:val="auto"/>
          <w:sz w:val="21"/>
          <w:szCs w:val="21"/>
        </w:rPr>
        <w:t xml:space="preserve">cí nachází praktické uplatnění  absolvent  např. ve výrobních, logistických odděleních či institucích v daném </w:t>
      </w:r>
      <w:del w:id="317" w:author="Eva Skýbová" w:date="2018-06-07T15:05:00Z">
        <w:r w:rsidRPr="00C95BF1" w:rsidDel="00803B03">
          <w:rPr>
            <w:rFonts w:ascii="Calibri" w:hAnsi="Calibri" w:cs="Calibri"/>
            <w:color w:val="auto"/>
            <w:sz w:val="21"/>
            <w:szCs w:val="21"/>
          </w:rPr>
          <w:delText xml:space="preserve"> </w:delText>
        </w:r>
      </w:del>
      <w:r w:rsidRPr="00C95BF1">
        <w:rPr>
          <w:rFonts w:ascii="Calibri" w:hAnsi="Calibri" w:cs="Calibri"/>
          <w:color w:val="auto"/>
          <w:sz w:val="21"/>
          <w:szCs w:val="21"/>
        </w:rPr>
        <w:t>regionu. Návrh na realizaci odborné praxe studenta na konkrétním pracovišti dle volby studenta je projednán s garantem odborné praxe a praxe studenta je realizována až po schválení obsahové náplně a zaměření v souladu s profilem</w:t>
      </w:r>
      <w:r>
        <w:rPr>
          <w:rFonts w:ascii="Calibri" w:hAnsi="Calibri" w:cs="Calibri"/>
          <w:color w:val="auto"/>
          <w:sz w:val="21"/>
          <w:szCs w:val="21"/>
        </w:rPr>
        <w:t xml:space="preserve"> studijního programu.</w:t>
      </w:r>
    </w:p>
    <w:p w:rsidR="00FF18EA" w:rsidRDefault="00FF18EA">
      <w:pPr>
        <w:pStyle w:val="Zkladntext71"/>
        <w:shd w:val="clear" w:color="auto" w:fill="auto"/>
        <w:spacing w:before="0" w:after="138" w:line="317" w:lineRule="exact"/>
        <w:ind w:left="1120" w:right="880" w:hanging="360"/>
        <w:jc w:val="left"/>
      </w:pPr>
      <w:r>
        <w:t xml:space="preserve">• Soulad obsahu studijních předmětů, státních zkoušek a kvalifikačních prací </w:t>
      </w:r>
    </w:p>
    <w:p w:rsidR="00FF18EA" w:rsidRDefault="00FF18EA">
      <w:pPr>
        <w:pStyle w:val="Zkladntext71"/>
        <w:shd w:val="clear" w:color="auto" w:fill="auto"/>
        <w:spacing w:before="0" w:after="138" w:line="317" w:lineRule="exact"/>
        <w:ind w:left="1120" w:right="880" w:hanging="360"/>
        <w:jc w:val="left"/>
      </w:pPr>
      <w:r>
        <w:t xml:space="preserve">   s výsledky učení a profilem absolventa</w:t>
      </w:r>
    </w:p>
    <w:p w:rsidR="00FF18EA" w:rsidRDefault="00FF18EA">
      <w:pPr>
        <w:pStyle w:val="Nadpis40"/>
        <w:keepNext/>
        <w:keepLines/>
        <w:shd w:val="clear" w:color="auto" w:fill="auto"/>
        <w:spacing w:after="124" w:line="220" w:lineRule="exact"/>
        <w:ind w:left="3580"/>
      </w:pPr>
      <w:bookmarkStart w:id="318" w:name="bookmark18"/>
      <w:r>
        <w:t>Standard 2.14</w:t>
      </w:r>
      <w:bookmarkEnd w:id="318"/>
    </w:p>
    <w:p w:rsidR="00FF18EA" w:rsidRPr="00915F82" w:rsidRDefault="00FF18EA" w:rsidP="00915F82">
      <w:pPr>
        <w:spacing w:line="288" w:lineRule="exact"/>
        <w:jc w:val="both"/>
        <w:rPr>
          <w:rFonts w:ascii="Calibri" w:hAnsi="Calibri" w:cs="Calibri"/>
          <w:color w:val="auto"/>
          <w:sz w:val="21"/>
          <w:szCs w:val="21"/>
        </w:rPr>
      </w:pPr>
      <w:r w:rsidRPr="00915F82">
        <w:rPr>
          <w:rFonts w:ascii="Calibri" w:hAnsi="Calibri" w:cs="Calibri"/>
          <w:color w:val="auto"/>
          <w:sz w:val="21"/>
          <w:szCs w:val="21"/>
        </w:rPr>
        <w:t>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Aplikovaná logistika uvedeny v části B-IIa</w:t>
      </w:r>
      <w:del w:id="319" w:author="Eva Skýbová" w:date="2018-06-07T15:05:00Z">
        <w:r w:rsidRPr="00915F82" w:rsidDel="00803B03">
          <w:rPr>
            <w:rFonts w:ascii="Calibri" w:hAnsi="Calibri" w:cs="Calibri"/>
            <w:color w:val="auto"/>
            <w:sz w:val="21"/>
            <w:szCs w:val="21"/>
          </w:rPr>
          <w:delText xml:space="preserve"> </w:delText>
        </w:r>
      </w:del>
      <w:r w:rsidRPr="00915F82">
        <w:rPr>
          <w:rFonts w:ascii="Calibri" w:hAnsi="Calibri" w:cs="Calibri"/>
          <w:color w:val="auto"/>
          <w:sz w:val="21"/>
          <w:szCs w:val="21"/>
        </w:rPr>
        <w:t>-</w:t>
      </w:r>
      <w:del w:id="320" w:author="Eva Skýbová" w:date="2018-06-07T15:05:00Z">
        <w:r w:rsidRPr="00915F82" w:rsidDel="00803B03">
          <w:rPr>
            <w:rFonts w:ascii="Calibri" w:hAnsi="Calibri" w:cs="Calibri"/>
            <w:color w:val="auto"/>
            <w:sz w:val="21"/>
            <w:szCs w:val="21"/>
          </w:rPr>
          <w:delText xml:space="preserve"> </w:delText>
        </w:r>
      </w:del>
      <w:r w:rsidRPr="00915F82">
        <w:rPr>
          <w:rFonts w:ascii="Calibri" w:hAnsi="Calibri" w:cs="Calibri"/>
          <w:color w:val="auto"/>
          <w:sz w:val="21"/>
          <w:szCs w:val="21"/>
        </w:rPr>
        <w:t>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rsidR="00FF18EA" w:rsidRPr="00915F82" w:rsidRDefault="00FF18EA" w:rsidP="00915F82">
      <w:pPr>
        <w:spacing w:after="407" w:line="288" w:lineRule="exact"/>
        <w:jc w:val="both"/>
        <w:rPr>
          <w:rFonts w:ascii="Calibri" w:hAnsi="Calibri" w:cs="Calibri"/>
          <w:color w:val="auto"/>
          <w:sz w:val="21"/>
          <w:szCs w:val="21"/>
        </w:rPr>
      </w:pPr>
      <w:r w:rsidRPr="00915F82">
        <w:rPr>
          <w:rFonts w:ascii="Calibri" w:hAnsi="Calibri" w:cs="Calibri"/>
          <w:color w:val="auto"/>
          <w:sz w:val="21"/>
          <w:szCs w:val="21"/>
        </w:rPr>
        <w:t>Tomuto cíli jsou přizpůsobeny i metody výuky a způsob hodnocení studentů. Metodami a způsoby výuky jsou zejména přednášky, semináře,</w:t>
      </w:r>
      <w:ins w:id="321" w:author="Eva Skýbová" w:date="2018-06-07T13:16:00Z">
        <w:r>
          <w:rPr>
            <w:rFonts w:ascii="Calibri" w:hAnsi="Calibri" w:cs="Calibri"/>
            <w:color w:val="auto"/>
            <w:sz w:val="21"/>
            <w:szCs w:val="21"/>
          </w:rPr>
          <w:t xml:space="preserve"> cvičení,</w:t>
        </w:r>
      </w:ins>
      <w:r w:rsidRPr="00915F82">
        <w:rPr>
          <w:rFonts w:ascii="Calibri" w:hAnsi="Calibri" w:cs="Calibri"/>
          <w:color w:val="auto"/>
          <w:sz w:val="21"/>
          <w:szCs w:val="21"/>
        </w:rPr>
        <w:t xml:space="preserve"> laboratorní cvičení, e-learning a exkurze. </w:t>
      </w:r>
    </w:p>
    <w:p w:rsidR="00FF18EA" w:rsidRDefault="00FF18EA" w:rsidP="009E5D52">
      <w:pPr>
        <w:pStyle w:val="Zkladntext71"/>
        <w:shd w:val="clear" w:color="auto" w:fill="auto"/>
        <w:spacing w:before="0" w:after="100" w:line="379" w:lineRule="exact"/>
        <w:ind w:left="400" w:firstLine="0"/>
        <w:jc w:val="left"/>
        <w:rPr>
          <w:rStyle w:val="Zkladntext70"/>
          <w:color w:val="70AD47"/>
        </w:rPr>
      </w:pPr>
      <w:r w:rsidRPr="00016D7E">
        <w:rPr>
          <w:rStyle w:val="Zkladntext70"/>
          <w:color w:val="70AD47"/>
        </w:rPr>
        <w:t>Vzdělávací a tvůrčí činnost ve studijním programu</w:t>
      </w:r>
    </w:p>
    <w:p w:rsidR="00FF18EA" w:rsidRDefault="00FF18EA" w:rsidP="009E5D52">
      <w:pPr>
        <w:pStyle w:val="Zkladntext71"/>
        <w:shd w:val="clear" w:color="auto" w:fill="auto"/>
        <w:spacing w:before="0" w:after="100" w:line="379" w:lineRule="exact"/>
        <w:ind w:left="400" w:firstLine="0"/>
        <w:jc w:val="left"/>
      </w:pPr>
      <w:r>
        <w:rPr>
          <w:rStyle w:val="Zkladntext70"/>
        </w:rPr>
        <w:br/>
      </w:r>
      <w:r>
        <w:t>• Metody výuky a hodnocení výsledků studia</w:t>
      </w:r>
    </w:p>
    <w:p w:rsidR="00FF18EA" w:rsidRDefault="00FF18EA" w:rsidP="009E5D52">
      <w:pPr>
        <w:pStyle w:val="Nadpis40"/>
        <w:keepNext/>
        <w:keepLines/>
        <w:shd w:val="clear" w:color="auto" w:fill="auto"/>
        <w:spacing w:after="100" w:line="220" w:lineRule="exact"/>
        <w:ind w:left="3580"/>
      </w:pPr>
      <w:bookmarkStart w:id="322" w:name="bookmark19"/>
      <w:r>
        <w:t>Standardy 3.1-3.4</w:t>
      </w:r>
      <w:bookmarkEnd w:id="322"/>
    </w:p>
    <w:p w:rsidR="00FF18EA" w:rsidRDefault="00FF18EA" w:rsidP="0024594E">
      <w:pPr>
        <w:spacing w:line="288" w:lineRule="exact"/>
        <w:jc w:val="both"/>
        <w:rPr>
          <w:rFonts w:ascii="Calibri" w:hAnsi="Calibri" w:cs="Calibri"/>
          <w:color w:val="auto"/>
          <w:sz w:val="21"/>
          <w:szCs w:val="21"/>
        </w:rPr>
      </w:pPr>
      <w:r w:rsidRPr="00915F82">
        <w:rPr>
          <w:rFonts w:ascii="Calibri" w:hAnsi="Calibri" w:cs="Calibri"/>
          <w:color w:val="auto"/>
          <w:sz w:val="21"/>
          <w:szCs w:val="21"/>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rsidR="00FF18EA" w:rsidRDefault="00FF18EA" w:rsidP="0024594E">
      <w:pPr>
        <w:spacing w:line="288" w:lineRule="exact"/>
        <w:jc w:val="both"/>
        <w:rPr>
          <w:rFonts w:ascii="Calibri" w:hAnsi="Calibri" w:cs="Calibri"/>
          <w:color w:val="auto"/>
          <w:sz w:val="21"/>
          <w:szCs w:val="21"/>
        </w:rPr>
      </w:pPr>
    </w:p>
    <w:p w:rsidR="00FF18EA" w:rsidRPr="00915F82" w:rsidRDefault="00FF18EA" w:rsidP="0024594E">
      <w:pPr>
        <w:spacing w:line="288" w:lineRule="exact"/>
        <w:jc w:val="both"/>
        <w:rPr>
          <w:rFonts w:ascii="Calibri" w:hAnsi="Calibri" w:cs="Calibri"/>
          <w:color w:val="auto"/>
          <w:sz w:val="21"/>
          <w:szCs w:val="21"/>
        </w:rPr>
      </w:pPr>
      <w:r w:rsidRPr="00915F82">
        <w:rPr>
          <w:rFonts w:ascii="Calibri" w:hAnsi="Calibri" w:cs="Calibri"/>
          <w:color w:val="auto"/>
          <w:sz w:val="21"/>
          <w:szCs w:val="21"/>
        </w:rPr>
        <w:t xml:space="preserve">Na cvičeních a seminářích se využívá celá řada interaktivních metod, zejména: </w:t>
      </w:r>
    </w:p>
    <w:p w:rsidR="00FF18EA" w:rsidRPr="00915F82" w:rsidRDefault="00FF18EA" w:rsidP="00803B03">
      <w:pPr>
        <w:numPr>
          <w:ilvl w:val="0"/>
          <w:numId w:val="12"/>
          <w:ins w:id="323"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metoda problémového výkladu, </w:t>
      </w:r>
    </w:p>
    <w:p w:rsidR="00FF18EA" w:rsidRPr="00915F82" w:rsidRDefault="00FF18EA" w:rsidP="00803B03">
      <w:pPr>
        <w:numPr>
          <w:ilvl w:val="0"/>
          <w:numId w:val="12"/>
          <w:ins w:id="324"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heuristická metoda, </w:t>
      </w:r>
    </w:p>
    <w:p w:rsidR="00FF18EA" w:rsidRPr="00915F82" w:rsidRDefault="00FF18EA" w:rsidP="00803B03">
      <w:pPr>
        <w:numPr>
          <w:ilvl w:val="0"/>
          <w:numId w:val="12"/>
          <w:ins w:id="325"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slovní metody, zejm. dialogické (rozhovor, diskuse), </w:t>
      </w:r>
    </w:p>
    <w:p w:rsidR="00FF18EA" w:rsidRDefault="00FF18EA" w:rsidP="00803B03">
      <w:pPr>
        <w:numPr>
          <w:ilvl w:val="0"/>
          <w:numId w:val="12"/>
          <w:ins w:id="326"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názorně demonstrační (postihováni reality prostřednictvím schémat, znaků, symbolů, </w:t>
      </w:r>
      <w:r>
        <w:rPr>
          <w:rFonts w:ascii="Calibri" w:hAnsi="Calibri" w:cs="Calibri"/>
          <w:color w:val="auto"/>
          <w:sz w:val="21"/>
          <w:szCs w:val="21"/>
        </w:rPr>
        <w:t xml:space="preserve"> </w:t>
      </w:r>
    </w:p>
    <w:p w:rsidR="00FF18EA" w:rsidRDefault="00FF18EA" w:rsidP="00FF18EA">
      <w:pPr>
        <w:numPr>
          <w:ilvl w:val="0"/>
          <w:numId w:val="12"/>
          <w:ins w:id="327" w:author="Eva Skýbová" w:date="2018-06-07T15:06:00Z"/>
        </w:numPr>
        <w:shd w:val="clear" w:color="auto" w:fill="FFFFFF"/>
        <w:jc w:val="both"/>
        <w:rPr>
          <w:rFonts w:ascii="Calibri" w:hAnsi="Calibri" w:cs="Calibri"/>
          <w:color w:val="auto"/>
          <w:sz w:val="21"/>
          <w:szCs w:val="21"/>
        </w:rPr>
        <w:pPrChange w:id="328" w:author="Eva Skýbová" w:date="2018-06-07T15:06:00Z">
          <w:pPr>
            <w:numPr>
              <w:numId w:val="12"/>
            </w:numPr>
            <w:shd w:val="clear" w:color="000000" w:fill="FFFFFF"/>
            <w:tabs>
              <w:tab w:val="num" w:pos="720"/>
            </w:tabs>
            <w:ind w:left="720" w:hanging="360"/>
            <w:jc w:val="both"/>
          </w:pPr>
        </w:pPrChange>
      </w:pPr>
      <w:del w:id="329" w:author="Eva Skýbová" w:date="2018-06-07T15:06:00Z">
        <w:r w:rsidDel="00803B03">
          <w:rPr>
            <w:rFonts w:ascii="Calibri" w:hAnsi="Calibri" w:cs="Calibri"/>
            <w:color w:val="auto"/>
            <w:sz w:val="21"/>
            <w:szCs w:val="21"/>
          </w:rPr>
          <w:delText xml:space="preserve">               </w:delText>
        </w:r>
      </w:del>
      <w:r w:rsidRPr="00915F82">
        <w:rPr>
          <w:rFonts w:ascii="Calibri" w:hAnsi="Calibri" w:cs="Calibri"/>
          <w:color w:val="auto"/>
          <w:sz w:val="21"/>
          <w:szCs w:val="21"/>
        </w:rPr>
        <w:t xml:space="preserve">abstraktních modelů), </w:t>
      </w:r>
    </w:p>
    <w:p w:rsidR="00FF18EA" w:rsidRDefault="00FF18EA" w:rsidP="00803B03">
      <w:pPr>
        <w:numPr>
          <w:ilvl w:val="0"/>
          <w:numId w:val="12"/>
          <w:ins w:id="330"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praktické (sestrojování grafů, modelů, vlastní výpočty, testování a ladění navržených </w:t>
      </w:r>
    </w:p>
    <w:p w:rsidR="00FF18EA" w:rsidRDefault="00FF18EA" w:rsidP="00FF18EA">
      <w:pPr>
        <w:numPr>
          <w:ilvl w:val="0"/>
          <w:numId w:val="12"/>
          <w:ins w:id="331" w:author="Eva Skýbová" w:date="2018-06-07T15:06:00Z"/>
        </w:numPr>
        <w:shd w:val="clear" w:color="auto" w:fill="FFFFFF"/>
        <w:jc w:val="both"/>
        <w:rPr>
          <w:rFonts w:ascii="Calibri" w:hAnsi="Calibri" w:cs="Calibri"/>
          <w:color w:val="auto"/>
          <w:sz w:val="21"/>
          <w:szCs w:val="21"/>
        </w:rPr>
        <w:pPrChange w:id="332" w:author="Eva Skýbová" w:date="2018-06-07T15:06:00Z">
          <w:pPr>
            <w:numPr>
              <w:numId w:val="12"/>
            </w:numPr>
            <w:shd w:val="clear" w:color="000000" w:fill="FFFFFF"/>
            <w:tabs>
              <w:tab w:val="num" w:pos="720"/>
            </w:tabs>
            <w:ind w:left="720" w:hanging="360"/>
            <w:jc w:val="both"/>
          </w:pPr>
        </w:pPrChange>
      </w:pPr>
      <w:del w:id="333" w:author="Eva Skýbová" w:date="2018-06-07T15:06:00Z">
        <w:r w:rsidDel="00803B03">
          <w:rPr>
            <w:rFonts w:ascii="Calibri" w:hAnsi="Calibri" w:cs="Calibri"/>
            <w:color w:val="auto"/>
            <w:sz w:val="21"/>
            <w:szCs w:val="21"/>
          </w:rPr>
          <w:delText xml:space="preserve">               </w:delText>
        </w:r>
      </w:del>
      <w:r w:rsidRPr="00915F82">
        <w:rPr>
          <w:rFonts w:ascii="Calibri" w:hAnsi="Calibri" w:cs="Calibri"/>
          <w:color w:val="auto"/>
          <w:sz w:val="21"/>
          <w:szCs w:val="21"/>
        </w:rPr>
        <w:t xml:space="preserve">softwarových systémů s využitím simulací), </w:t>
      </w:r>
    </w:p>
    <w:p w:rsidR="00FF18EA" w:rsidRPr="00915F82" w:rsidRDefault="00FF18EA" w:rsidP="00803B03">
      <w:pPr>
        <w:numPr>
          <w:ilvl w:val="0"/>
          <w:numId w:val="12"/>
          <w:ins w:id="334"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participativní metody (dialog v celé skupině, brainstorming a využití myšlenkových map),</w:t>
      </w:r>
    </w:p>
    <w:p w:rsidR="00FF18EA" w:rsidRPr="00915F82" w:rsidRDefault="00FF18EA" w:rsidP="00803B03">
      <w:pPr>
        <w:numPr>
          <w:ilvl w:val="0"/>
          <w:numId w:val="12"/>
          <w:ins w:id="335"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metoda konfrontace,</w:t>
      </w:r>
    </w:p>
    <w:p w:rsidR="00FF18EA" w:rsidRPr="00915F82" w:rsidRDefault="00FF18EA" w:rsidP="00803B03">
      <w:pPr>
        <w:numPr>
          <w:ilvl w:val="0"/>
          <w:numId w:val="12"/>
          <w:ins w:id="336" w:author="Unknown"/>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metody simulační (simulace abstraktního modelu určitého systému).</w:t>
      </w:r>
    </w:p>
    <w:p w:rsidR="00FF18EA" w:rsidRPr="00915F82" w:rsidRDefault="00FF18EA" w:rsidP="00915F82">
      <w:pPr>
        <w:shd w:val="clear" w:color="auto" w:fill="FFFFFF"/>
        <w:spacing w:before="240" w:line="288" w:lineRule="exact"/>
        <w:jc w:val="both"/>
        <w:rPr>
          <w:rFonts w:ascii="Calibri" w:hAnsi="Calibri" w:cs="Calibri"/>
          <w:color w:val="auto"/>
          <w:sz w:val="21"/>
          <w:szCs w:val="21"/>
        </w:rPr>
      </w:pPr>
      <w:r w:rsidRPr="00915F82">
        <w:rPr>
          <w:rFonts w:ascii="Calibri" w:hAnsi="Calibri" w:cs="Calibri"/>
          <w:color w:val="auto"/>
          <w:sz w:val="21"/>
          <w:szCs w:val="21"/>
        </w:rPr>
        <w:t xml:space="preserve">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w:t>
      </w:r>
      <w:del w:id="337" w:author="Eva Skýbová" w:date="2018-06-07T15:07:00Z">
        <w:r w:rsidRPr="00915F82" w:rsidDel="00803B03">
          <w:rPr>
            <w:rFonts w:ascii="Calibri" w:hAnsi="Calibri" w:cs="Calibri"/>
            <w:color w:val="auto"/>
            <w:sz w:val="21"/>
            <w:szCs w:val="21"/>
          </w:rPr>
          <w:delText xml:space="preserve">která </w:delText>
        </w:r>
      </w:del>
      <w:ins w:id="338" w:author="Eva Skýbová" w:date="2018-06-07T15:07:00Z">
        <w:r w:rsidRPr="00915F82">
          <w:rPr>
            <w:rFonts w:ascii="Calibri" w:hAnsi="Calibri" w:cs="Calibri"/>
            <w:color w:val="auto"/>
            <w:sz w:val="21"/>
            <w:szCs w:val="21"/>
          </w:rPr>
          <w:t>kter</w:t>
        </w:r>
        <w:r>
          <w:rPr>
            <w:rFonts w:ascii="Calibri" w:hAnsi="Calibri" w:cs="Calibri"/>
            <w:color w:val="auto"/>
            <w:sz w:val="21"/>
            <w:szCs w:val="21"/>
          </w:rPr>
          <w:t>ý</w:t>
        </w:r>
        <w:r w:rsidRPr="00915F82">
          <w:rPr>
            <w:rFonts w:ascii="Calibri" w:hAnsi="Calibri" w:cs="Calibri"/>
            <w:color w:val="auto"/>
            <w:sz w:val="21"/>
            <w:szCs w:val="21"/>
          </w:rPr>
          <w:t xml:space="preserve"> </w:t>
        </w:r>
      </w:ins>
      <w:r w:rsidRPr="00915F82">
        <w:rPr>
          <w:rFonts w:ascii="Calibri" w:hAnsi="Calibri" w:cs="Calibri"/>
          <w:color w:val="auto"/>
          <w:sz w:val="21"/>
          <w:szCs w:val="21"/>
        </w:rPr>
        <w:t>je také zveřejněn</w:t>
      </w:r>
      <w:del w:id="339" w:author="Eva Skýbová" w:date="2018-06-07T15:07:00Z">
        <w:r w:rsidRPr="00915F82" w:rsidDel="00803B03">
          <w:rPr>
            <w:rFonts w:ascii="Calibri" w:hAnsi="Calibri" w:cs="Calibri"/>
            <w:color w:val="auto"/>
            <w:sz w:val="21"/>
            <w:szCs w:val="21"/>
          </w:rPr>
          <w:delText>a</w:delText>
        </w:r>
      </w:del>
      <w:r w:rsidRPr="00915F82">
        <w:rPr>
          <w:rFonts w:ascii="Calibri" w:hAnsi="Calibri" w:cs="Calibri"/>
          <w:color w:val="auto"/>
          <w:sz w:val="21"/>
          <w:szCs w:val="21"/>
        </w:rPr>
        <w:t xml:space="preserve"> prostřednictvím IS/STAG jako karta předmětu. Vše vytváří logický a propojený celek, jehož cílem je připravit studenta se znalostmi odpovídajícími definovanému profilu.</w:t>
      </w:r>
    </w:p>
    <w:p w:rsidR="00FF18EA" w:rsidRPr="00915F82" w:rsidRDefault="00FF18EA" w:rsidP="00915F82">
      <w:pPr>
        <w:spacing w:after="60" w:line="288" w:lineRule="exact"/>
        <w:jc w:val="both"/>
        <w:rPr>
          <w:rFonts w:ascii="Calibri" w:hAnsi="Calibri" w:cs="Calibri"/>
          <w:color w:val="auto"/>
          <w:sz w:val="21"/>
          <w:szCs w:val="21"/>
        </w:rPr>
      </w:pPr>
      <w:r w:rsidRPr="00915F82">
        <w:rPr>
          <w:rFonts w:ascii="Calibri" w:hAnsi="Calibri" w:cs="Calibri"/>
          <w:color w:val="auto"/>
          <w:sz w:val="21"/>
          <w:szCs w:val="21"/>
        </w:rPr>
        <w:t xml:space="preserve">Skladba studijní literatury a dále skladba výukových zdrojů a souborů informací, které nahradí studentovi přímou výuku, </w:t>
      </w:r>
      <w:del w:id="340" w:author="Eva Skýbová" w:date="2018-06-07T15:07:00Z">
        <w:r w:rsidRPr="00915F82" w:rsidDel="00803B03">
          <w:rPr>
            <w:rFonts w:ascii="Calibri" w:hAnsi="Calibri" w:cs="Calibri"/>
            <w:color w:val="auto"/>
            <w:sz w:val="21"/>
            <w:szCs w:val="21"/>
          </w:rPr>
          <w:delText xml:space="preserve">které </w:delText>
        </w:r>
      </w:del>
      <w:r w:rsidRPr="00915F82">
        <w:rPr>
          <w:rFonts w:ascii="Calibri" w:hAnsi="Calibri" w:cs="Calibri"/>
          <w:color w:val="auto"/>
          <w:sz w:val="21"/>
          <w:szCs w:val="21"/>
        </w:rPr>
        <w:t>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Pr="00915F82">
        <w:rPr>
          <w:rFonts w:ascii="Calibri" w:hAnsi="Calibri" w:cs="Calibri"/>
          <w:color w:val="auto"/>
          <w:sz w:val="21"/>
          <w:szCs w:val="21"/>
          <w:vertAlign w:val="superscript"/>
        </w:rPr>
        <w:footnoteReference w:id="30"/>
      </w:r>
      <w:r w:rsidRPr="00915F82">
        <w:rPr>
          <w:rFonts w:ascii="Calibri" w:hAnsi="Calibri" w:cs="Calibri"/>
          <w:color w:val="auto"/>
          <w:sz w:val="21"/>
          <w:szCs w:val="21"/>
        </w:rPr>
        <w:t>.</w:t>
      </w:r>
    </w:p>
    <w:p w:rsidR="00FF18EA" w:rsidRPr="00915F82" w:rsidRDefault="00FF18EA" w:rsidP="00915F82">
      <w:pPr>
        <w:spacing w:line="288" w:lineRule="exact"/>
        <w:jc w:val="both"/>
        <w:rPr>
          <w:rFonts w:ascii="Calibri" w:hAnsi="Calibri" w:cs="Calibri"/>
          <w:color w:val="auto"/>
          <w:sz w:val="21"/>
          <w:szCs w:val="21"/>
        </w:rPr>
      </w:pPr>
      <w:r w:rsidRPr="00915F82">
        <w:rPr>
          <w:rFonts w:ascii="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Pr>
          <w:rFonts w:ascii="Calibri" w:hAnsi="Calibri" w:cs="Calibri"/>
          <w:color w:val="auto"/>
          <w:sz w:val="21"/>
          <w:szCs w:val="21"/>
        </w:rPr>
        <w:t>logistiky a krizového řízení</w:t>
      </w:r>
      <w:r w:rsidRPr="00915F82">
        <w:rPr>
          <w:rFonts w:ascii="Calibri" w:hAnsi="Calibri" w:cs="Calibri"/>
          <w:color w:val="auto"/>
          <w:sz w:val="21"/>
          <w:szCs w:val="21"/>
          <w:vertAlign w:val="superscript"/>
        </w:rPr>
        <w:footnoteReference w:id="31"/>
      </w:r>
      <w:r w:rsidRPr="00915F82">
        <w:rPr>
          <w:rFonts w:ascii="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Pr>
          <w:rFonts w:ascii="Calibri" w:hAnsi="Calibri" w:cs="Calibri"/>
          <w:color w:val="auto"/>
          <w:sz w:val="21"/>
          <w:szCs w:val="21"/>
        </w:rPr>
        <w:t>budou</w:t>
      </w:r>
      <w:r w:rsidRPr="00915F82">
        <w:rPr>
          <w:rFonts w:ascii="Calibri" w:hAnsi="Calibri" w:cs="Calibri"/>
          <w:color w:val="auto"/>
          <w:sz w:val="21"/>
          <w:szCs w:val="21"/>
        </w:rPr>
        <w:t xml:space="preserve"> zveřejněny ve studijních plánech ve veřejné části internetových stránek fakulty</w:t>
      </w:r>
      <w:r w:rsidRPr="00915F82">
        <w:rPr>
          <w:rFonts w:ascii="Calibri" w:hAnsi="Calibri" w:cs="Calibri"/>
          <w:color w:val="auto"/>
          <w:sz w:val="21"/>
          <w:szCs w:val="21"/>
          <w:vertAlign w:val="superscript"/>
        </w:rPr>
        <w:footnoteReference w:id="32"/>
      </w:r>
      <w:r w:rsidRPr="00915F82">
        <w:rPr>
          <w:rFonts w:ascii="Calibri" w:hAnsi="Calibri" w:cs="Calibri"/>
          <w:color w:val="auto"/>
          <w:sz w:val="21"/>
          <w:szCs w:val="21"/>
        </w:rPr>
        <w:t xml:space="preserve"> a to pokynem děkana Kontrola splnění studijních povinností a přihlášení na předměty Státní závěrečné zkoušky</w:t>
      </w:r>
      <w:r w:rsidRPr="00915F82">
        <w:rPr>
          <w:rFonts w:ascii="Calibri" w:hAnsi="Calibri" w:cs="Calibri"/>
          <w:color w:val="auto"/>
          <w:sz w:val="21"/>
          <w:szCs w:val="21"/>
          <w:vertAlign w:val="superscript"/>
        </w:rPr>
        <w:footnoteReference w:id="33"/>
      </w:r>
      <w:r w:rsidRPr="00915F82">
        <w:rPr>
          <w:rFonts w:ascii="Calibri" w:hAnsi="Calibri" w:cs="Calibri"/>
          <w:color w:val="auto"/>
          <w:sz w:val="21"/>
          <w:szCs w:val="21"/>
        </w:rPr>
        <w:t>, která je každoročně aktualizována.</w:t>
      </w:r>
    </w:p>
    <w:p w:rsidR="00FF18EA" w:rsidRDefault="00FF18EA" w:rsidP="00915F82">
      <w:pPr>
        <w:widowControl/>
        <w:rPr>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Del="005111EC" w:rsidRDefault="00FF18EA" w:rsidP="00915F82">
      <w:pPr>
        <w:widowControl/>
        <w:rPr>
          <w:del w:id="353" w:author="Eva Skýbová" w:date="2018-06-07T14:02:00Z"/>
          <w:rFonts w:ascii="Calibri" w:hAnsi="Calibri" w:cs="Calibri"/>
          <w:color w:val="auto"/>
          <w:sz w:val="21"/>
          <w:szCs w:val="21"/>
        </w:rPr>
      </w:pPr>
    </w:p>
    <w:p w:rsidR="00FF18EA" w:rsidDel="005111EC" w:rsidRDefault="00FF18EA" w:rsidP="00915F82">
      <w:pPr>
        <w:widowControl/>
        <w:rPr>
          <w:del w:id="354" w:author="Eva Skýbová" w:date="2018-06-07T14:02:00Z"/>
          <w:rFonts w:ascii="Calibri" w:hAnsi="Calibri" w:cs="Calibri"/>
          <w:color w:val="auto"/>
          <w:sz w:val="21"/>
          <w:szCs w:val="21"/>
        </w:rPr>
      </w:pPr>
    </w:p>
    <w:p w:rsidR="00FF18EA" w:rsidDel="005111EC" w:rsidRDefault="00FF18EA" w:rsidP="00915F82">
      <w:pPr>
        <w:widowControl/>
        <w:rPr>
          <w:del w:id="355" w:author="Eva Skýbová" w:date="2018-06-07T14:02:00Z"/>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RDefault="00FF18EA" w:rsidP="00915F82">
      <w:pPr>
        <w:widowControl/>
        <w:rPr>
          <w:rFonts w:ascii="Calibri" w:hAnsi="Calibri" w:cs="Calibri"/>
          <w:color w:val="auto"/>
          <w:sz w:val="21"/>
          <w:szCs w:val="21"/>
        </w:rPr>
      </w:pPr>
    </w:p>
    <w:p w:rsidR="00FF18EA" w:rsidRPr="00915F82" w:rsidDel="005111EC" w:rsidRDefault="00FF18EA" w:rsidP="009B6A21">
      <w:pPr>
        <w:pStyle w:val="Zkladntext71"/>
        <w:shd w:val="clear" w:color="auto" w:fill="auto"/>
        <w:spacing w:before="0" w:after="165" w:line="240" w:lineRule="exact"/>
        <w:ind w:left="760" w:firstLine="0"/>
        <w:jc w:val="left"/>
        <w:rPr>
          <w:del w:id="356" w:author="Eva Skýbová" w:date="2018-06-07T14:02:00Z"/>
          <w:color w:val="auto"/>
          <w:sz w:val="21"/>
          <w:szCs w:val="21"/>
        </w:rPr>
        <w:sectPr w:rsidR="00FF18EA" w:rsidRPr="00915F82" w:rsidDel="005111EC">
          <w:pgSz w:w="11900" w:h="16840"/>
          <w:pgMar w:top="1334" w:right="1383" w:bottom="1504" w:left="1378" w:header="0" w:footer="3" w:gutter="0"/>
          <w:cols w:space="708"/>
          <w:noEndnote/>
          <w:docGrid w:linePitch="360"/>
        </w:sectPr>
      </w:pPr>
    </w:p>
    <w:p w:rsidR="00FF18EA" w:rsidDel="005111EC" w:rsidRDefault="00FF18EA" w:rsidP="009B6A21">
      <w:pPr>
        <w:pStyle w:val="Zkladntext71"/>
        <w:shd w:val="clear" w:color="auto" w:fill="auto"/>
        <w:spacing w:before="0" w:after="165" w:line="240" w:lineRule="exact"/>
        <w:ind w:left="760" w:firstLine="0"/>
        <w:jc w:val="left"/>
        <w:rPr>
          <w:del w:id="357" w:author="Eva Skýbová" w:date="2018-06-07T14:02:00Z"/>
        </w:rPr>
      </w:pPr>
    </w:p>
    <w:p w:rsidR="00FF18EA" w:rsidRDefault="00FF18EA" w:rsidP="009B6A21">
      <w:pPr>
        <w:pStyle w:val="Zkladntext71"/>
        <w:shd w:val="clear" w:color="auto" w:fill="auto"/>
        <w:spacing w:before="0" w:after="165" w:line="240" w:lineRule="exact"/>
        <w:ind w:left="760" w:firstLine="0"/>
        <w:jc w:val="left"/>
      </w:pPr>
      <w:r>
        <w:t>• Tvůrčí činnost vztahující se ke studijnímu programu</w:t>
      </w:r>
    </w:p>
    <w:p w:rsidR="00FF18EA" w:rsidRDefault="00FF18EA">
      <w:pPr>
        <w:pStyle w:val="Nadpis40"/>
        <w:keepNext/>
        <w:keepLines/>
        <w:shd w:val="clear" w:color="auto" w:fill="auto"/>
        <w:spacing w:after="124" w:line="220" w:lineRule="exact"/>
        <w:ind w:left="3580"/>
      </w:pPr>
      <w:bookmarkStart w:id="358" w:name="bookmark20"/>
      <w:r>
        <w:t>Standardy 3.5-3.7</w:t>
      </w:r>
      <w:bookmarkEnd w:id="358"/>
    </w:p>
    <w:p w:rsidR="00FF18EA" w:rsidRDefault="00FF18EA" w:rsidP="00D3462D">
      <w:pPr>
        <w:pStyle w:val="Zkladntext21"/>
        <w:spacing w:after="0" w:line="288" w:lineRule="exact"/>
        <w:jc w:val="both"/>
      </w:pPr>
      <w:r>
        <w:t xml:space="preserve">       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w:t>
      </w:r>
      <w:ins w:id="359" w:author="Eva Skýbová" w:date="2018-06-07T15:08:00Z">
        <w:r>
          <w:t>,</w:t>
        </w:r>
      </w:ins>
      <w:r>
        <w:t xml:space="preserve"> kde jsou uvedeny tvůrčí aktivity a řešené projekty vztahující se k předloženému studijnímu programu. V rámci publikací evidovaných v databázi Web of Science a Scopus se v posledních letech tyto výstupy i z oblasti logistiky výrazně zvýšily. Z poslední tři roky činí tyto výstupy převážně s afiliací FLKŘ</w:t>
      </w:r>
      <w:del w:id="360" w:author="Eva Skýbová" w:date="2018-06-07T15:08:00Z">
        <w:r w:rsidDel="00803B03">
          <w:delText>,</w:delText>
        </w:r>
      </w:del>
      <w:r>
        <w:t xml:space="preserve"> UTB, celkem 120 záznamů</w:t>
      </w:r>
      <w:ins w:id="361" w:author="Eva Skýbová" w:date="2018-06-07T15:08:00Z">
        <w:r>
          <w:t>,</w:t>
        </w:r>
      </w:ins>
      <w:r>
        <w:t xml:space="preserve"> z toho 24 článků Jsc a 18 článků Jimp např. Measurement IF 2,225, </w:t>
      </w:r>
      <w:r w:rsidRPr="00D3462D">
        <w:t xml:space="preserve">FME TRANSACTIONS </w:t>
      </w:r>
      <w:r>
        <w:t xml:space="preserve">, </w:t>
      </w:r>
      <w:r w:rsidRPr="00D3462D">
        <w:t>ACTA POLYTECHNICA HUNGARICA, IF 0,745</w:t>
      </w:r>
      <w:r>
        <w:t xml:space="preserve">, </w:t>
      </w:r>
      <w:hyperlink r:id="rId18" w:tooltip="View journal impact" w:history="1">
        <w:r w:rsidRPr="00D3462D">
          <w:t xml:space="preserve">JOURNAL OF BIOACTIVE AND COMPATIBLE POLYMERS </w:t>
        </w:r>
      </w:hyperlink>
      <w:r>
        <w:t xml:space="preserve">, </w:t>
      </w:r>
      <w:r w:rsidRPr="00D3462D">
        <w:t> Quaternary Science Reviews, Quaternary International</w:t>
      </w:r>
      <w:r>
        <w:t>,</w:t>
      </w:r>
      <w:r w:rsidRPr="00D3462D">
        <w:t xml:space="preserve"> </w:t>
      </w:r>
      <w:hyperlink r:id="rId19" w:tooltip="View journal impact" w:history="1">
        <w:r w:rsidRPr="00D3462D">
          <w:t xml:space="preserve">ENGINEERING FAILURE ANALYSIS </w:t>
        </w:r>
      </w:hyperlink>
      <w:r>
        <w:t xml:space="preserve"> IF: </w:t>
      </w:r>
      <w:r w:rsidRPr="00D3462D">
        <w:t>1,748</w:t>
      </w:r>
      <w:r>
        <w:t xml:space="preserve"> a další. </w:t>
      </w:r>
    </w:p>
    <w:p w:rsidR="00FF18EA" w:rsidRDefault="00FF18EA" w:rsidP="00D3462D">
      <w:pPr>
        <w:pStyle w:val="Zkladntext21"/>
        <w:spacing w:after="0" w:line="288" w:lineRule="exact"/>
        <w:jc w:val="both"/>
        <w:rPr>
          <w:ins w:id="362" w:author="Eva Skýbová" w:date="2018-06-07T13:02:00Z"/>
        </w:rPr>
      </w:pPr>
      <w:r>
        <w:t xml:space="preserve">        Do tvůrčích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uskutečňuje v rámci externích a interních projektů</w:t>
      </w:r>
      <w:del w:id="363" w:author="Eva Skýbová" w:date="2018-06-07T15:09:00Z">
        <w:r w:rsidDel="00803B03">
          <w:delText xml:space="preserve"> a</w:delText>
        </w:r>
      </w:del>
      <w:r>
        <w:t>, do kterých jsou studenti rovněž pravidelně zapojováni. Hlavní směry vědeckovýzkumné činnosti FLKŘ jsou dány zaměřením fakulty a tím je logistika, krizové řízení a environmentální bezpečnost. Výzkumné cíle v oblasti logistiky, jako prudce se rozvíjející vědecké disciplíny v současném globálním prostředí, která vytváří značný prostor pro optimalizaci systémů řízení a procesů průmyslových podniků, rovněž organizací terciální sféry, s důrazem na zvyšování konkurenceschopnosti a snižování dopadů na životní prostředí, v dlouhodobém horizontu udržitelného rozvoje, jsou následující: globální logistika a logistika v mezinárodním obchodě, projektování logistických systémů (např. systémy řízení nákupu, výroby, skladového hospodářství, distribuce či zpětných materiálových toků), logistika v oblasti ochrany životního prostředí a zdrojů, analýza trendů ovlivňujících logistiku podniku, např.: globalizace, bezpečnost, regulace, harmonizace, sociální zodpovědnost, technologické inovace a demografický vývoj, logistické zabezpečení krizových stavů.</w:t>
      </w:r>
    </w:p>
    <w:p w:rsidR="00FF18EA" w:rsidRDefault="00FF18EA" w:rsidP="00FF18EA">
      <w:pPr>
        <w:widowControl/>
        <w:numPr>
          <w:ins w:id="364" w:author="Eva Skýbová" w:date="2018-06-07T13:02:00Z"/>
        </w:numPr>
        <w:jc w:val="both"/>
        <w:rPr>
          <w:ins w:id="365" w:author="Eva Skýbová" w:date="2018-06-07T13:02:00Z"/>
          <w:rFonts w:ascii="Calibri" w:hAnsi="Calibri" w:cs="Times New Roman"/>
          <w:color w:val="auto"/>
          <w:sz w:val="22"/>
          <w:szCs w:val="22"/>
          <w:lang w:eastAsia="en-US"/>
        </w:rPr>
        <w:pPrChange w:id="366" w:author="Eva Skýbová" w:date="2018-06-07T13:02:00Z">
          <w:pPr>
            <w:widowControl/>
          </w:pPr>
        </w:pPrChange>
      </w:pPr>
    </w:p>
    <w:p w:rsidR="00FF18EA" w:rsidRPr="00FF18EA" w:rsidRDefault="00FF18EA" w:rsidP="00FF18EA">
      <w:pPr>
        <w:widowControl/>
        <w:jc w:val="both"/>
        <w:rPr>
          <w:ins w:id="367" w:author="Eva Skýbová" w:date="2018-06-07T12:54:00Z"/>
          <w:rFonts w:ascii="Calibri" w:hAnsi="Calibri" w:cs="Times New Roman"/>
          <w:color w:val="auto"/>
          <w:sz w:val="21"/>
          <w:szCs w:val="21"/>
          <w:lang w:eastAsia="en-US"/>
          <w:rPrChange w:id="368" w:author="Eva Skýbová" w:date="2018-06-07T13:02:00Z">
            <w:rPr>
              <w:ins w:id="369" w:author="Eva Skýbová" w:date="2018-06-07T12:54:00Z"/>
              <w:rFonts w:ascii="Calibri" w:hAnsi="Calibri" w:cs="Times New Roman"/>
              <w:color w:val="auto"/>
              <w:sz w:val="22"/>
              <w:szCs w:val="21"/>
              <w:lang w:eastAsia="en-US"/>
            </w:rPr>
          </w:rPrChange>
        </w:rPr>
        <w:pPrChange w:id="370" w:author="Eva Skýbová" w:date="2018-06-07T13:02:00Z">
          <w:pPr>
            <w:widowControl/>
          </w:pPr>
        </w:pPrChange>
      </w:pPr>
      <w:ins w:id="371" w:author="Eva Skýbová" w:date="2018-06-07T12:54:00Z">
        <w:r w:rsidRPr="00FF18EA">
          <w:rPr>
            <w:rFonts w:ascii="Calibri" w:hAnsi="Calibri" w:cs="Times New Roman"/>
            <w:color w:val="auto"/>
            <w:sz w:val="21"/>
            <w:szCs w:val="21"/>
            <w:lang w:eastAsia="en-US"/>
            <w:rPrChange w:id="372" w:author="Eva Skýbová" w:date="2018-06-07T15:10:00Z">
              <w:rPr>
                <w:rFonts w:ascii="Calibri" w:hAnsi="Calibri" w:cs="Times New Roman"/>
                <w:color w:val="auto"/>
                <w:sz w:val="22"/>
                <w:szCs w:val="21"/>
                <w:lang w:eastAsia="en-US"/>
              </w:rPr>
            </w:rPrChange>
          </w:rPr>
          <w:t>V</w:t>
        </w:r>
        <w:r>
          <w:rPr>
            <w:rFonts w:ascii="Calibri" w:hAnsi="Calibri" w:cs="Times New Roman"/>
            <w:color w:val="auto"/>
            <w:sz w:val="21"/>
            <w:szCs w:val="21"/>
            <w:lang w:eastAsia="en-US"/>
          </w:rPr>
          <w:t> </w:t>
        </w:r>
        <w:r w:rsidRPr="00FF18EA">
          <w:rPr>
            <w:rFonts w:ascii="Calibri" w:hAnsi="Calibri" w:cs="Times New Roman"/>
            <w:color w:val="auto"/>
            <w:sz w:val="21"/>
            <w:szCs w:val="21"/>
            <w:lang w:eastAsia="en-US"/>
            <w:rPrChange w:id="373" w:author="Eva Skýbová" w:date="2018-06-07T15:10:00Z">
              <w:rPr>
                <w:rFonts w:ascii="Calibri" w:hAnsi="Calibri" w:cs="Times New Roman"/>
                <w:color w:val="auto"/>
                <w:sz w:val="22"/>
                <w:szCs w:val="21"/>
                <w:lang w:eastAsia="en-US"/>
              </w:rPr>
            </w:rPrChange>
          </w:rPr>
          <w:t>roce 2018 se podařilo fakultě a zejména hlavním řešitelům</w:t>
        </w:r>
        <w:r>
          <w:rPr>
            <w:rFonts w:ascii="Calibri" w:hAnsi="Calibri" w:cs="Times New Roman"/>
            <w:color w:val="auto"/>
            <w:sz w:val="21"/>
            <w:szCs w:val="21"/>
            <w:lang w:eastAsia="en-US"/>
          </w:rPr>
          <w:t> </w:t>
        </w:r>
        <w:r w:rsidRPr="00FF18EA">
          <w:rPr>
            <w:rFonts w:ascii="Calibri" w:hAnsi="Calibri" w:cs="Times New Roman"/>
            <w:color w:val="auto"/>
            <w:sz w:val="21"/>
            <w:szCs w:val="21"/>
            <w:lang w:eastAsia="en-US"/>
            <w:rPrChange w:id="374" w:author="Eva Skýbová" w:date="2018-06-07T15:10:00Z">
              <w:rPr>
                <w:rFonts w:ascii="Calibri" w:hAnsi="Calibri" w:cs="Times New Roman"/>
                <w:color w:val="auto"/>
                <w:sz w:val="22"/>
                <w:szCs w:val="21"/>
                <w:lang w:eastAsia="en-US"/>
              </w:rPr>
            </w:rPrChange>
          </w:rPr>
          <w:t xml:space="preserve"> získat 2 x projekt TAČR (Webová aplikace metodiky evidence a hodnocení prostor pro improvizované kryty a evidence stálých úkrytů- návrh metodiky a prototyp, a Národní databáze záznamů fotopastí- návrh aplikace a prototyp), 1x projekt VES 18COST</w:t>
        </w:r>
        <w:r>
          <w:rPr>
            <w:rFonts w:ascii="Calibri" w:hAnsi="Calibri" w:cs="Times New Roman"/>
            <w:color w:val="auto"/>
            <w:sz w:val="21"/>
            <w:szCs w:val="21"/>
            <w:lang w:eastAsia="en-US"/>
          </w:rPr>
          <w:t> </w:t>
        </w:r>
        <w:r w:rsidRPr="00FF18EA">
          <w:rPr>
            <w:rFonts w:ascii="Calibri" w:hAnsi="Calibri" w:cs="Times New Roman"/>
            <w:color w:val="auto"/>
            <w:sz w:val="21"/>
            <w:szCs w:val="21"/>
            <w:lang w:eastAsia="en-US"/>
            <w:rPrChange w:id="375" w:author="Eva Skýbová" w:date="2018-06-07T15:10:00Z">
              <w:rPr>
                <w:rFonts w:ascii="Calibri" w:hAnsi="Calibri" w:cs="Times New Roman"/>
                <w:color w:val="auto"/>
                <w:sz w:val="22"/>
                <w:szCs w:val="21"/>
                <w:lang w:eastAsia="en-US"/>
              </w:rPr>
            </w:rPrChange>
          </w:rPr>
          <w:t xml:space="preserve"> jako spoluřešitel (Geografické aspekty občanské vědy: mapování trendů, vědeckého potenciálu a společenského dopadu v</w:t>
        </w:r>
        <w:r>
          <w:rPr>
            <w:rFonts w:ascii="Calibri" w:hAnsi="Calibri" w:cs="Times New Roman"/>
            <w:color w:val="auto"/>
            <w:sz w:val="21"/>
            <w:szCs w:val="21"/>
            <w:lang w:eastAsia="en-US"/>
          </w:rPr>
          <w:t> </w:t>
        </w:r>
        <w:r w:rsidRPr="00FF18EA">
          <w:rPr>
            <w:rFonts w:ascii="Calibri" w:hAnsi="Calibri" w:cs="Times New Roman"/>
            <w:color w:val="auto"/>
            <w:sz w:val="21"/>
            <w:szCs w:val="21"/>
            <w:lang w:eastAsia="en-US"/>
            <w:rPrChange w:id="376" w:author="Eva Skýbová" w:date="2018-06-07T15:10:00Z">
              <w:rPr>
                <w:rFonts w:ascii="Calibri" w:hAnsi="Calibri" w:cs="Times New Roman"/>
                <w:color w:val="auto"/>
                <w:sz w:val="22"/>
                <w:szCs w:val="21"/>
                <w:lang w:eastAsia="en-US"/>
              </w:rPr>
            </w:rPrChange>
          </w:rPr>
          <w:t>České republice)</w:t>
        </w:r>
        <w:r>
          <w:rPr>
            <w:rFonts w:ascii="Calibri" w:hAnsi="Calibri" w:cs="Times New Roman"/>
            <w:color w:val="auto"/>
            <w:sz w:val="21"/>
            <w:szCs w:val="21"/>
            <w:lang w:eastAsia="en-US"/>
          </w:rPr>
          <w:t> </w:t>
        </w:r>
        <w:r w:rsidRPr="00FF18EA">
          <w:rPr>
            <w:rFonts w:ascii="Calibri" w:hAnsi="Calibri" w:cs="Times New Roman"/>
            <w:color w:val="auto"/>
            <w:sz w:val="21"/>
            <w:szCs w:val="21"/>
            <w:lang w:eastAsia="en-US"/>
            <w:rPrChange w:id="377" w:author="Eva Skýbová" w:date="2018-06-07T15:10:00Z">
              <w:rPr>
                <w:rFonts w:ascii="Calibri" w:hAnsi="Calibri" w:cs="Times New Roman"/>
                <w:color w:val="auto"/>
                <w:sz w:val="22"/>
                <w:szCs w:val="21"/>
                <w:lang w:eastAsia="en-US"/>
              </w:rPr>
            </w:rPrChange>
          </w:rPr>
          <w:t xml:space="preserve"> a 1x projekt program TRIO jako další účastník (Biologicky aktivní skleněné matrice pro účinnou hygienizaci vod).</w:t>
        </w:r>
      </w:ins>
    </w:p>
    <w:p w:rsidR="00FF18EA" w:rsidRPr="00640D56" w:rsidRDefault="00FF18EA" w:rsidP="00640D56">
      <w:pPr>
        <w:widowControl/>
        <w:rPr>
          <w:ins w:id="378" w:author="Eva Skýbová" w:date="2018-06-07T12:54:00Z"/>
          <w:rFonts w:ascii="Calibri" w:hAnsi="Calibri" w:cs="Times New Roman"/>
          <w:color w:val="auto"/>
          <w:sz w:val="22"/>
          <w:szCs w:val="22"/>
          <w:lang w:eastAsia="en-US"/>
        </w:rPr>
      </w:pPr>
    </w:p>
    <w:p w:rsidR="00FF18EA" w:rsidDel="00803B03" w:rsidRDefault="00FF18EA" w:rsidP="00D3462D">
      <w:pPr>
        <w:pStyle w:val="Zkladntext21"/>
        <w:spacing w:after="0" w:line="288" w:lineRule="exact"/>
        <w:jc w:val="both"/>
        <w:rPr>
          <w:del w:id="379" w:author="Eva Skýbová" w:date="2018-06-07T15:10:00Z"/>
        </w:rPr>
      </w:pPr>
    </w:p>
    <w:p w:rsidR="00FF18EA" w:rsidRDefault="00FF18EA" w:rsidP="00D3462D">
      <w:pPr>
        <w:pStyle w:val="Zkladntext21"/>
        <w:spacing w:after="0" w:line="288" w:lineRule="exact"/>
        <w:jc w:val="both"/>
      </w:pPr>
    </w:p>
    <w:p w:rsidR="00FF18EA" w:rsidRDefault="00FF18EA">
      <w:pPr>
        <w:pStyle w:val="Zkladntext71"/>
        <w:shd w:val="clear" w:color="auto" w:fill="auto"/>
        <w:spacing w:before="0" w:after="0" w:line="374" w:lineRule="exact"/>
        <w:ind w:left="760" w:right="2480" w:hanging="340"/>
        <w:jc w:val="left"/>
        <w:rPr>
          <w:rStyle w:val="Zkladntext70"/>
          <w:color w:val="70AD47"/>
        </w:rPr>
      </w:pPr>
      <w:r w:rsidRPr="00902C0A">
        <w:rPr>
          <w:rStyle w:val="Zkladntext70"/>
          <w:color w:val="70AD47"/>
        </w:rPr>
        <w:t xml:space="preserve">Finanční, materiální a další zabezpečení studijního programu </w:t>
      </w:r>
    </w:p>
    <w:p w:rsidR="00FF18EA" w:rsidRPr="00902C0A" w:rsidRDefault="00FF18EA">
      <w:pPr>
        <w:pStyle w:val="Zkladntext71"/>
        <w:shd w:val="clear" w:color="auto" w:fill="auto"/>
        <w:spacing w:before="0" w:after="0" w:line="374" w:lineRule="exact"/>
        <w:ind w:left="760" w:right="2480" w:hanging="340"/>
        <w:jc w:val="left"/>
        <w:rPr>
          <w:rStyle w:val="Zkladntext70"/>
          <w:color w:val="70AD47"/>
        </w:rPr>
      </w:pPr>
    </w:p>
    <w:p w:rsidR="00FF18EA" w:rsidRDefault="00FF18EA" w:rsidP="009E5D52">
      <w:pPr>
        <w:pStyle w:val="Zkladntext71"/>
        <w:shd w:val="clear" w:color="auto" w:fill="auto"/>
        <w:spacing w:before="0" w:after="100" w:line="374" w:lineRule="exact"/>
        <w:ind w:left="760" w:right="2480" w:hanging="340"/>
        <w:jc w:val="left"/>
      </w:pPr>
      <w:r>
        <w:t>• Finanční zabezpečení studijního programu</w:t>
      </w:r>
    </w:p>
    <w:p w:rsidR="00FF18EA" w:rsidRDefault="00FF18EA" w:rsidP="009E5D52">
      <w:pPr>
        <w:pStyle w:val="Nadpis40"/>
        <w:keepNext/>
        <w:keepLines/>
        <w:shd w:val="clear" w:color="auto" w:fill="auto"/>
        <w:spacing w:after="100" w:line="220" w:lineRule="exact"/>
        <w:ind w:left="3580"/>
      </w:pPr>
      <w:bookmarkStart w:id="380" w:name="bookmark21"/>
      <w:r>
        <w:t>Standard 4.1</w:t>
      </w:r>
      <w:bookmarkEnd w:id="380"/>
    </w:p>
    <w:p w:rsidR="00FF18EA" w:rsidRDefault="00FF18EA">
      <w:pPr>
        <w:pStyle w:val="Zkladntext21"/>
        <w:shd w:val="clear" w:color="auto" w:fill="auto"/>
        <w:spacing w:before="0" w:after="578" w:line="288" w:lineRule="exact"/>
        <w:ind w:firstLine="0"/>
        <w:jc w:val="both"/>
      </w:pPr>
      <w:r>
        <w:t xml:space="preserve">Fakulta logistiky a krizového řízení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w:t>
      </w:r>
      <w:del w:id="381" w:author="Eva Skýbová" w:date="2018-06-07T14:07:00Z">
        <w:r w:rsidDel="005111EC">
          <w:delText xml:space="preserve">Výroční zpráva o hospodaření </w:delText>
        </w:r>
      </w:del>
      <w:del w:id="382" w:author="Eva Skýbová" w:date="2018-06-07T14:03:00Z">
        <w:r w:rsidDel="005111EC">
          <w:delText xml:space="preserve">fakulty </w:delText>
        </w:r>
      </w:del>
      <w:del w:id="383" w:author="Eva Skýbová" w:date="2018-06-07T14:07:00Z">
        <w:r w:rsidDel="005111EC">
          <w:delText>je veřejný dokument</w:delText>
        </w:r>
        <w:r w:rsidDel="005111EC">
          <w:rPr>
            <w:rStyle w:val="FootnoteReference"/>
            <w:rFonts w:cs="Calibri"/>
          </w:rPr>
          <w:footnoteReference w:id="34"/>
        </w:r>
        <w:r w:rsidDel="005111EC">
          <w:rPr>
            <w:vertAlign w:val="superscript"/>
          </w:rPr>
          <w:delText>.</w:delText>
        </w:r>
      </w:del>
    </w:p>
    <w:p w:rsidR="00FF18EA" w:rsidRDefault="00FF18EA">
      <w:pPr>
        <w:pStyle w:val="Zkladntext71"/>
        <w:shd w:val="clear" w:color="auto" w:fill="auto"/>
        <w:spacing w:before="0" w:after="165" w:line="240" w:lineRule="exact"/>
        <w:ind w:left="760" w:firstLine="0"/>
        <w:jc w:val="left"/>
      </w:pPr>
      <w:r>
        <w:t>• Materiální a technické zabezpečení studijního programu</w:t>
      </w:r>
    </w:p>
    <w:p w:rsidR="00FF18EA" w:rsidRDefault="00FF18EA">
      <w:pPr>
        <w:pStyle w:val="Nadpis40"/>
        <w:keepNext/>
        <w:keepLines/>
        <w:shd w:val="clear" w:color="auto" w:fill="auto"/>
        <w:spacing w:after="120" w:line="220" w:lineRule="exact"/>
        <w:ind w:left="3580"/>
      </w:pPr>
      <w:bookmarkStart w:id="384" w:name="bookmark22"/>
      <w:r>
        <w:t>Standard 4.2</w:t>
      </w:r>
      <w:bookmarkEnd w:id="384"/>
    </w:p>
    <w:p w:rsidR="00FF18EA" w:rsidRPr="00294577" w:rsidRDefault="00FF18EA" w:rsidP="00294577">
      <w:pPr>
        <w:pStyle w:val="Zkladntext21"/>
        <w:spacing w:after="60" w:line="288" w:lineRule="exact"/>
        <w:jc w:val="both"/>
      </w:pPr>
      <w:r>
        <w:t xml:space="preserve">       Univerzita Tomáše Bati ve Zlíně má zajištěnu veškerou </w:t>
      </w:r>
      <w:del w:id="385" w:author="Eva Skýbová" w:date="2018-06-07T15:10:00Z">
        <w:r w:rsidDel="00803B03">
          <w:delText xml:space="preserve">potřebnou </w:delText>
        </w:r>
      </w:del>
      <w:r>
        <w:t xml:space="preserve">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Pr="00294577">
        <w:t>Fakulta</w:t>
      </w:r>
      <w:r>
        <w:t xml:space="preserve"> logistiky a krizového řízení </w:t>
      </w:r>
      <w:r w:rsidRPr="00294577">
        <w:t xml:space="preserve"> se nachází v</w:t>
      </w:r>
      <w:r>
        <w:t> </w:t>
      </w:r>
      <w:r w:rsidRPr="00294577">
        <w:t>objektech</w:t>
      </w:r>
      <w:r>
        <w:t xml:space="preserve"> mimo město </w:t>
      </w:r>
      <w:del w:id="386" w:author="Eva Skýbová" w:date="2018-06-07T15:10:00Z">
        <w:r w:rsidDel="00803B03">
          <w:delText xml:space="preserve">Zlín </w:delText>
        </w:r>
      </w:del>
      <w:ins w:id="387" w:author="Eva Skýbová" w:date="2018-06-07T15:10:00Z">
        <w:r>
          <w:t>Zlín,</w:t>
        </w:r>
      </w:ins>
      <w:r>
        <w:t>a to ve městě Uherské Hradiště</w:t>
      </w:r>
      <w:r w:rsidRPr="00294577">
        <w:t xml:space="preserve">, </w:t>
      </w:r>
      <w:r>
        <w:t xml:space="preserve">Tyto objekty </w:t>
      </w:r>
      <w:r w:rsidRPr="00294577">
        <w:t>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r>
        <w:t xml:space="preserve">  Studentům Fakulty logistiky a krizového řízení  jsou k dispozici také Chemická laboratoř, Laboratoř GIS, Laboratoř KM1,2 a </w:t>
      </w:r>
      <w:del w:id="388" w:author="Eva Skýbová" w:date="2018-06-07T15:11:00Z">
        <w:r w:rsidDel="00803B03">
          <w:delText xml:space="preserve">laboratoř </w:delText>
        </w:r>
      </w:del>
      <w:ins w:id="389" w:author="Eva Skýbová" w:date="2018-06-07T15:11:00Z">
        <w:r>
          <w:t xml:space="preserve">Laboratoř </w:t>
        </w:r>
      </w:ins>
      <w:del w:id="390" w:author="Eva Skýbová" w:date="2018-06-07T15:11:00Z">
        <w:r w:rsidDel="00803B03">
          <w:delText>Logistiky</w:delText>
        </w:r>
      </w:del>
      <w:ins w:id="391" w:author="Eva Skýbová" w:date="2018-06-07T15:11:00Z">
        <w:r>
          <w:t>logistiky</w:t>
        </w:r>
      </w:ins>
      <w:r>
        <w:t xml:space="preserve">. Blíže specifikováno </w:t>
      </w:r>
      <w:ins w:id="392" w:author="Eva Skýbová" w:date="2018-06-07T15:11:00Z">
        <w:r>
          <w:t xml:space="preserve"> v </w:t>
        </w:r>
      </w:ins>
      <w:r>
        <w:t>C</w:t>
      </w:r>
      <w:ins w:id="393" w:author="Eva Skýbová" w:date="2018-06-07T15:11:00Z">
        <w:r>
          <w:t>-</w:t>
        </w:r>
      </w:ins>
      <w:r>
        <w:t xml:space="preserve">IV Materiální zabezpečení studijního programu. </w:t>
      </w:r>
    </w:p>
    <w:p w:rsidR="00FF18EA" w:rsidRDefault="00FF18EA" w:rsidP="00294577">
      <w:pPr>
        <w:pStyle w:val="Zkladntext21"/>
        <w:spacing w:after="60" w:line="288" w:lineRule="exact"/>
        <w:jc w:val="both"/>
      </w:pPr>
      <w:r>
        <w:rPr>
          <w:b/>
        </w:rPr>
        <w:t xml:space="preserve">       </w:t>
      </w:r>
    </w:p>
    <w:p w:rsidR="00FF18EA" w:rsidRDefault="00FF18EA">
      <w:pPr>
        <w:pStyle w:val="Zkladntext71"/>
        <w:shd w:val="clear" w:color="auto" w:fill="auto"/>
        <w:spacing w:before="0" w:after="165" w:line="240" w:lineRule="exact"/>
        <w:ind w:left="1120" w:hanging="360"/>
        <w:jc w:val="left"/>
      </w:pPr>
      <w:r>
        <w:t>• Odborná literatura a elektronické databáze odpovídající studijnímu programu</w:t>
      </w:r>
    </w:p>
    <w:p w:rsidR="00FF18EA" w:rsidRDefault="00FF18EA">
      <w:pPr>
        <w:pStyle w:val="Nadpis40"/>
        <w:keepNext/>
        <w:keepLines/>
        <w:shd w:val="clear" w:color="auto" w:fill="auto"/>
        <w:spacing w:after="120" w:line="220" w:lineRule="exact"/>
        <w:ind w:left="3580"/>
      </w:pPr>
      <w:bookmarkStart w:id="394" w:name="bookmark23"/>
      <w:r>
        <w:t>Standard 4.3</w:t>
      </w:r>
      <w:bookmarkEnd w:id="394"/>
    </w:p>
    <w:p w:rsidR="00FF18EA" w:rsidRDefault="00FF18EA" w:rsidP="00B740AB">
      <w:pPr>
        <w:pStyle w:val="Zkladntext21"/>
        <w:shd w:val="clear" w:color="auto" w:fill="auto"/>
        <w:spacing w:before="0" w:after="517" w:line="288" w:lineRule="exact"/>
        <w:ind w:firstLine="0"/>
        <w:jc w:val="both"/>
      </w:pPr>
      <w: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Studenti Fakulty  logistiky a krizového řízení mají možnost si objednat knihy z centrální knihovny, které jsou jim každý týden v prostorách Fakulty logistiky a krizového řízení vydávány a zde také sbírány zpět. Konkrétní  e-</w:t>
      </w:r>
      <w:del w:id="395" w:author="Eva Skýbová" w:date="2018-06-07T15:11:00Z">
        <w:r w:rsidDel="00803B03">
          <w:delText xml:space="preserve"> </w:delText>
        </w:r>
      </w:del>
      <w:r>
        <w:t>zdroje jsou popsány jednak v části C</w:t>
      </w:r>
      <w:ins w:id="396" w:author="Eva Skýbová" w:date="2018-06-07T15:11:00Z">
        <w:r>
          <w:t>-</w:t>
        </w:r>
      </w:ins>
      <w:del w:id="397" w:author="Eva Skýbová" w:date="2018-06-07T15:11:00Z">
        <w:r w:rsidDel="00803B03">
          <w:delText xml:space="preserve"> </w:delText>
        </w:r>
      </w:del>
      <w:r>
        <w:t>III akreditačního spisu, a také zde, v komentáři standardu 1.13.</w:t>
      </w:r>
    </w:p>
    <w:p w:rsidR="00FF18EA" w:rsidRDefault="00FF18EA" w:rsidP="000A7DF5">
      <w:pPr>
        <w:pStyle w:val="Zkladntext71"/>
        <w:shd w:val="clear" w:color="auto" w:fill="auto"/>
        <w:tabs>
          <w:tab w:val="left" w:pos="905"/>
        </w:tabs>
        <w:spacing w:before="0" w:after="138" w:line="317" w:lineRule="exact"/>
        <w:ind w:left="905" w:hanging="181"/>
        <w:jc w:val="left"/>
      </w:pPr>
      <w:r>
        <w:t>• Materiální a technické zabezpečení studijního programu uskutečňovaného mimo sídlo vysoké školy</w:t>
      </w:r>
    </w:p>
    <w:p w:rsidR="00FF18EA" w:rsidRDefault="00FF18EA">
      <w:pPr>
        <w:pStyle w:val="Nadpis40"/>
        <w:keepNext/>
        <w:keepLines/>
        <w:shd w:val="clear" w:color="auto" w:fill="auto"/>
        <w:spacing w:after="120" w:line="220" w:lineRule="exact"/>
        <w:ind w:left="3580"/>
      </w:pPr>
      <w:bookmarkStart w:id="398" w:name="bookmark24"/>
      <w:r>
        <w:t>Standard 4.4</w:t>
      </w:r>
      <w:bookmarkEnd w:id="398"/>
    </w:p>
    <w:p w:rsidR="00FF18EA" w:rsidRDefault="00FF18EA">
      <w:pPr>
        <w:pStyle w:val="Zkladntext21"/>
        <w:shd w:val="clear" w:color="auto" w:fill="auto"/>
        <w:spacing w:before="0" w:after="0" w:line="288" w:lineRule="exact"/>
        <w:ind w:firstLine="0"/>
        <w:jc w:val="both"/>
        <w:rPr>
          <w:ins w:id="399" w:author="Eva Skýbová" w:date="2018-06-07T14:07:00Z"/>
        </w:rPr>
      </w:pPr>
      <w:r>
        <w:t>Výuka ve studijních programech je plně uskutečňována v místě sídla FLKŘ, UTB, výjimkou je realizace praxí, či výměnných studijních pobytů; tyto aktivity jsou zajišťovány případ od případu a relevantní vybavenost pracovišť je hodnocena garantem studijního programu a smluvně zajištěna.</w:t>
      </w:r>
    </w:p>
    <w:p w:rsidR="00FF18EA" w:rsidRDefault="00FF18EA">
      <w:pPr>
        <w:pStyle w:val="Zkladntext21"/>
        <w:numPr>
          <w:ins w:id="400" w:author="Eva Skýbová" w:date="2018-06-07T14:07:00Z"/>
        </w:numPr>
        <w:shd w:val="clear" w:color="auto" w:fill="auto"/>
        <w:spacing w:before="0" w:after="0" w:line="288" w:lineRule="exact"/>
        <w:ind w:firstLine="0"/>
        <w:jc w:val="both"/>
        <w:rPr>
          <w:ins w:id="401" w:author="Eva Skýbová" w:date="2018-06-07T14:07:00Z"/>
        </w:rPr>
      </w:pPr>
    </w:p>
    <w:p w:rsidR="00FF18EA" w:rsidRDefault="00FF18EA">
      <w:pPr>
        <w:pStyle w:val="Zkladntext21"/>
        <w:numPr>
          <w:ins w:id="402" w:author="Eva Skýbová" w:date="2018-06-07T14:07:00Z"/>
        </w:numPr>
        <w:shd w:val="clear" w:color="auto" w:fill="auto"/>
        <w:spacing w:before="0" w:after="0" w:line="288" w:lineRule="exact"/>
        <w:ind w:firstLine="0"/>
        <w:jc w:val="both"/>
        <w:rPr>
          <w:ins w:id="403" w:author="Eva Skýbová" w:date="2018-06-07T14:07:00Z"/>
        </w:rPr>
      </w:pPr>
    </w:p>
    <w:p w:rsidR="00FF18EA" w:rsidRDefault="00FF18EA">
      <w:pPr>
        <w:pStyle w:val="Zkladntext21"/>
        <w:numPr>
          <w:ins w:id="404" w:author="Eva Skýbová" w:date="2018-06-07T14:07:00Z"/>
        </w:numPr>
        <w:shd w:val="clear" w:color="auto" w:fill="auto"/>
        <w:spacing w:before="0" w:after="0" w:line="288" w:lineRule="exact"/>
        <w:ind w:firstLine="0"/>
        <w:jc w:val="both"/>
        <w:rPr>
          <w:ins w:id="405" w:author="Eva Skýbová" w:date="2018-06-07T14:07:00Z"/>
        </w:rPr>
      </w:pPr>
    </w:p>
    <w:p w:rsidR="00FF18EA" w:rsidDel="005111EC" w:rsidRDefault="00FF18EA">
      <w:pPr>
        <w:pStyle w:val="Nadpis31"/>
        <w:keepNext/>
        <w:keepLines/>
        <w:shd w:val="clear" w:color="auto" w:fill="auto"/>
        <w:spacing w:before="0" w:after="103" w:line="240" w:lineRule="exact"/>
        <w:ind w:left="420"/>
        <w:rPr>
          <w:del w:id="406" w:author="Eva Skýbová" w:date="2018-06-07T14:07:00Z"/>
        </w:rPr>
        <w:sectPr w:rsidR="00FF18EA" w:rsidDel="005111EC">
          <w:headerReference w:type="even" r:id="rId20"/>
          <w:headerReference w:type="default" r:id="rId21"/>
          <w:footerReference w:type="even" r:id="rId22"/>
          <w:footerReference w:type="default" r:id="rId23"/>
          <w:headerReference w:type="first" r:id="rId24"/>
          <w:footerReference w:type="first" r:id="rId25"/>
          <w:pgSz w:w="11900" w:h="16840"/>
          <w:pgMar w:top="1334" w:right="1383" w:bottom="1504" w:left="1378" w:header="0" w:footer="3" w:gutter="0"/>
          <w:cols w:space="708"/>
          <w:noEndnote/>
          <w:docGrid w:linePitch="360"/>
        </w:sectPr>
      </w:pPr>
    </w:p>
    <w:p w:rsidR="00FF18EA" w:rsidRDefault="00FF18EA">
      <w:pPr>
        <w:pStyle w:val="Nadpis31"/>
        <w:keepNext/>
        <w:keepLines/>
        <w:shd w:val="clear" w:color="auto" w:fill="auto"/>
        <w:spacing w:before="0" w:after="103" w:line="240" w:lineRule="exact"/>
        <w:ind w:left="420"/>
        <w:rPr>
          <w:rStyle w:val="Nadpis30"/>
          <w:color w:val="70AD47"/>
        </w:rPr>
      </w:pPr>
      <w:bookmarkStart w:id="407" w:name="bookmark25"/>
      <w:r w:rsidRPr="00016D7E">
        <w:rPr>
          <w:rStyle w:val="Nadpis30"/>
          <w:color w:val="70AD47"/>
        </w:rPr>
        <w:t>Garant studijního programu</w:t>
      </w:r>
      <w:bookmarkEnd w:id="407"/>
    </w:p>
    <w:p w:rsidR="00FF18EA" w:rsidRPr="00016D7E" w:rsidRDefault="00FF18EA">
      <w:pPr>
        <w:pStyle w:val="Nadpis31"/>
        <w:keepNext/>
        <w:keepLines/>
        <w:shd w:val="clear" w:color="auto" w:fill="auto"/>
        <w:spacing w:before="0" w:after="103" w:line="240" w:lineRule="exact"/>
        <w:ind w:left="420"/>
        <w:rPr>
          <w:color w:val="70AD47"/>
        </w:rPr>
      </w:pPr>
    </w:p>
    <w:p w:rsidR="00FF18EA" w:rsidRDefault="00FF18EA">
      <w:pPr>
        <w:pStyle w:val="Zkladntext71"/>
        <w:shd w:val="clear" w:color="auto" w:fill="auto"/>
        <w:spacing w:before="0" w:after="105" w:line="240" w:lineRule="exact"/>
        <w:ind w:left="1140"/>
        <w:jc w:val="left"/>
      </w:pPr>
      <w:r>
        <w:t>• Pravomoci a odpovědnost garanta</w:t>
      </w:r>
    </w:p>
    <w:p w:rsidR="00FF18EA" w:rsidRDefault="00FF18EA">
      <w:pPr>
        <w:pStyle w:val="Nadpis40"/>
        <w:keepNext/>
        <w:keepLines/>
        <w:shd w:val="clear" w:color="auto" w:fill="auto"/>
        <w:spacing w:after="74" w:line="220" w:lineRule="exact"/>
        <w:ind w:left="3580"/>
      </w:pPr>
      <w:bookmarkStart w:id="408" w:name="bookmark26"/>
      <w:r>
        <w:t>Standard 5.1</w:t>
      </w:r>
      <w:bookmarkEnd w:id="408"/>
    </w:p>
    <w:p w:rsidR="00FF18EA" w:rsidRDefault="00FF18EA">
      <w:pPr>
        <w:pStyle w:val="Zkladntext21"/>
        <w:shd w:val="clear" w:color="auto" w:fill="auto"/>
        <w:spacing w:before="0" w:after="578" w:line="288" w:lineRule="exact"/>
        <w:ind w:firstLine="0"/>
        <w:jc w:val="both"/>
      </w:pPr>
      <w:r>
        <w:t>Pozice garanta studijního programu je dána zákonem č. 111/1998 SB., o vysokých školách</w:t>
      </w:r>
      <w:r>
        <w:rPr>
          <w:vertAlign w:val="superscript"/>
        </w:rPr>
        <w:footnoteReference w:id="35"/>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6"/>
      </w:r>
      <w:r>
        <w:t xml:space="preserve"> ve Zlíně v čl. 8.</w:t>
      </w:r>
    </w:p>
    <w:p w:rsidR="00FF18EA" w:rsidRDefault="00FF18EA">
      <w:pPr>
        <w:pStyle w:val="Zkladntext71"/>
        <w:shd w:val="clear" w:color="auto" w:fill="auto"/>
        <w:spacing w:before="0" w:after="105" w:line="240" w:lineRule="exact"/>
        <w:ind w:left="1140"/>
        <w:jc w:val="left"/>
      </w:pPr>
      <w:r>
        <w:t>• Zhodnocení osoby garanta z hlediska naplnění standardů</w:t>
      </w:r>
    </w:p>
    <w:p w:rsidR="00FF18EA" w:rsidRDefault="00FF18EA">
      <w:pPr>
        <w:pStyle w:val="Nadpis40"/>
        <w:keepNext/>
        <w:keepLines/>
        <w:shd w:val="clear" w:color="auto" w:fill="auto"/>
        <w:spacing w:after="64" w:line="220" w:lineRule="exact"/>
        <w:ind w:left="3580"/>
      </w:pPr>
      <w:bookmarkStart w:id="416" w:name="bookmark27"/>
      <w:r>
        <w:t>Standardy 5.2-5.4</w:t>
      </w:r>
      <w:bookmarkEnd w:id="416"/>
    </w:p>
    <w:p w:rsidR="00FF18EA" w:rsidRDefault="00FF18EA" w:rsidP="00595716">
      <w:pPr>
        <w:pStyle w:val="Zkladntext21"/>
        <w:numPr>
          <w:ins w:id="417" w:author="Eva Skýbová" w:date="2018-06-06T16:12:00Z"/>
        </w:numPr>
        <w:spacing w:after="60" w:line="288" w:lineRule="exact"/>
        <w:jc w:val="both"/>
        <w:rPr>
          <w:ins w:id="418" w:author="Eva Skýbová" w:date="2018-06-06T16:12:00Z"/>
        </w:rPr>
      </w:pPr>
      <w:r>
        <w:t xml:space="preserve">        </w:t>
      </w:r>
      <w:ins w:id="419" w:author="Eva Skýbová" w:date="2018-06-06T16:12:00Z">
        <w:r>
          <w:t xml:space="preserve">        Garantem studijního programu Aplikovaná logistika  byl po projednání ve vedení Fakulty ustaven Ing. Pavel Taraba, Ph.D. </w:t>
        </w:r>
        <w:r w:rsidRPr="005D0E72">
          <w:t xml:space="preserve">Garant absolvoval Fakultu Managementu a ekonomiky na Univerzitě Tomáše Bati (UTB) ve Zlíně v oboru Management a marketing. Doktorský titul Ph.D. získal v roce 2013 rovněž na Fakultě managementu a ekonomiky na UTB ve Zlíně v oboru Ekonomika a management. Během magisterského studia absolvoval jeden semestr na Graduate </w:t>
        </w:r>
        <w:r>
          <w:t>S</w:t>
        </w:r>
        <w:r w:rsidRPr="005D0E72">
          <w:t>chool of Business Economics ve Varšav</w:t>
        </w:r>
        <w:r>
          <w:t>ě</w:t>
        </w:r>
        <w:r w:rsidRPr="005D0E72">
          <w:t xml:space="preserve">. V rámci programu ERASMUS a ERASMUS+ absolvoval výukové pobyty na evropských univerzitách (např. University of Kavala, European University Cyprus, University of Algarve, Vilnius Gediminas Technical University, Technical University of Varna). Je odborným asistentem a zástupcem ředitele Ústavu logistiky na Fakultě logistiky a krizového řízení, UTB ve Zlíně. V rámci své pedagogické a vědecké činnosti se věnuje problematice ekonomiky a managementu. Publikuje a přednáší na konferencích jak v České republice, tak v zahraničí. Je členem Project Management Institute (PMI, Czech Chapter) a International Project Management Association (IPMA Czech Republic). </w:t>
        </w:r>
      </w:ins>
    </w:p>
    <w:p w:rsidR="00FF18EA" w:rsidRPr="00135B88" w:rsidRDefault="00FF18EA" w:rsidP="00803B03">
      <w:pPr>
        <w:pStyle w:val="Zkladntext21"/>
        <w:numPr>
          <w:ins w:id="420" w:author="Eva Skýbová" w:date="2018-06-06T16:12:00Z"/>
        </w:numPr>
        <w:spacing w:after="60" w:line="288" w:lineRule="exact"/>
        <w:ind w:firstLine="0"/>
        <w:jc w:val="both"/>
        <w:rPr>
          <w:ins w:id="421" w:author="Eva Skýbová" w:date="2018-06-06T16:12:00Z"/>
          <w:b/>
          <w:lang w:val="sk-SK"/>
        </w:rPr>
      </w:pPr>
      <w:ins w:id="422" w:author="Eva Skýbová" w:date="2018-06-06T16:12:00Z">
        <w:r w:rsidRPr="00FF18EA">
          <w:rPr>
            <w:b/>
            <w:lang w:val="sk-SK"/>
            <w:rPrChange w:id="423" w:author="Eva Skýbová" w:date="2018-06-07T15:53:00Z">
              <w:rPr>
                <w:b/>
                <w:highlight w:val="yellow"/>
                <w:lang w:val="sk-SK"/>
              </w:rPr>
            </w:rPrChange>
          </w:rPr>
          <w:t xml:space="preserve">Publikační </w:t>
        </w:r>
        <w:r w:rsidRPr="00FF18EA">
          <w:rPr>
            <w:b/>
            <w:rPrChange w:id="424" w:author="Eva Skýbová" w:date="2018-06-07T15:53:00Z">
              <w:rPr>
                <w:b/>
                <w:highlight w:val="yellow"/>
              </w:rPr>
            </w:rPrChange>
          </w:rPr>
          <w:t>č</w:t>
        </w:r>
        <w:r w:rsidRPr="00B71372">
          <w:rPr>
            <w:b/>
          </w:rPr>
          <w:t>innost</w:t>
        </w:r>
        <w:r>
          <w:rPr>
            <w:b/>
            <w:lang w:val="sk-SK"/>
          </w:rPr>
          <w:t xml:space="preserve"> (k 23. 5. 2018)</w:t>
        </w:r>
      </w:ins>
    </w:p>
    <w:p w:rsidR="00FF18EA" w:rsidRPr="00135B88" w:rsidRDefault="00FF18EA" w:rsidP="00803B03">
      <w:pPr>
        <w:pStyle w:val="Zkladntext21"/>
        <w:numPr>
          <w:ilvl w:val="0"/>
          <w:numId w:val="8"/>
          <w:ins w:id="425" w:author="Eva Skýbová" w:date="2018-06-06T16:12:00Z"/>
        </w:numPr>
        <w:spacing w:before="0" w:after="0" w:line="240" w:lineRule="auto"/>
        <w:ind w:firstLine="0"/>
        <w:jc w:val="both"/>
        <w:rPr>
          <w:ins w:id="426" w:author="Eva Skýbová" w:date="2018-06-06T16:12:00Z"/>
        </w:rPr>
      </w:pPr>
      <w:ins w:id="427" w:author="Eva Skýbová" w:date="2018-06-06T16:12:00Z">
        <w:r w:rsidRPr="00135B88">
          <w:t>Počet publikací indexovaných v databáze WoS (Web of Science Core Collection): 18</w:t>
        </w:r>
      </w:ins>
    </w:p>
    <w:p w:rsidR="00FF18EA" w:rsidRPr="00135B88" w:rsidRDefault="00FF18EA" w:rsidP="00803B03">
      <w:pPr>
        <w:pStyle w:val="Zkladntext21"/>
        <w:numPr>
          <w:ilvl w:val="0"/>
          <w:numId w:val="8"/>
          <w:ins w:id="428" w:author="Eva Skýbová" w:date="2018-06-06T16:12:00Z"/>
        </w:numPr>
        <w:spacing w:before="0" w:after="0" w:line="240" w:lineRule="auto"/>
        <w:ind w:firstLine="0"/>
        <w:jc w:val="both"/>
        <w:rPr>
          <w:ins w:id="429" w:author="Eva Skýbová" w:date="2018-06-06T16:12:00Z"/>
        </w:rPr>
      </w:pPr>
      <w:ins w:id="430" w:author="Eva Skýbová" w:date="2018-06-06T16:12:00Z">
        <w:r w:rsidRPr="00135B88">
          <w:t xml:space="preserve">Počet citací v databáze WoS (Web of Science Core Collection): 19 </w:t>
        </w:r>
      </w:ins>
    </w:p>
    <w:p w:rsidR="00FF18EA" w:rsidRPr="00135B88" w:rsidRDefault="00FF18EA" w:rsidP="00803B03">
      <w:pPr>
        <w:pStyle w:val="Zkladntext21"/>
        <w:numPr>
          <w:ilvl w:val="0"/>
          <w:numId w:val="8"/>
          <w:ins w:id="431" w:author="Eva Skýbová" w:date="2018-06-06T16:12:00Z"/>
        </w:numPr>
        <w:spacing w:before="0" w:after="0" w:line="240" w:lineRule="auto"/>
        <w:ind w:firstLine="0"/>
        <w:jc w:val="both"/>
        <w:rPr>
          <w:ins w:id="432" w:author="Eva Skýbová" w:date="2018-06-06T16:12:00Z"/>
        </w:rPr>
      </w:pPr>
      <w:ins w:id="433" w:author="Eva Skýbová" w:date="2018-06-06T16:12:00Z">
        <w:r w:rsidRPr="00135B88">
          <w:t>H-index (WoS): 3</w:t>
        </w:r>
      </w:ins>
    </w:p>
    <w:p w:rsidR="00FF18EA" w:rsidRPr="00135B88" w:rsidRDefault="00FF18EA" w:rsidP="00803B03">
      <w:pPr>
        <w:pStyle w:val="Zkladntext21"/>
        <w:numPr>
          <w:ilvl w:val="0"/>
          <w:numId w:val="8"/>
          <w:ins w:id="434" w:author="Eva Skýbová" w:date="2018-06-06T16:12:00Z"/>
        </w:numPr>
        <w:spacing w:before="0" w:after="0" w:line="240" w:lineRule="auto"/>
        <w:ind w:firstLine="0"/>
        <w:jc w:val="both"/>
        <w:rPr>
          <w:ins w:id="435" w:author="Eva Skýbová" w:date="2018-06-06T16:12:00Z"/>
        </w:rPr>
      </w:pPr>
      <w:ins w:id="436" w:author="Eva Skýbová" w:date="2018-06-06T16:12:00Z">
        <w:r w:rsidRPr="00135B88">
          <w:t>Počet publikací indexovaných v databáze Scopus: 14</w:t>
        </w:r>
      </w:ins>
    </w:p>
    <w:p w:rsidR="00FF18EA" w:rsidRPr="00135B88" w:rsidRDefault="00FF18EA" w:rsidP="00803B03">
      <w:pPr>
        <w:pStyle w:val="Zkladntext21"/>
        <w:numPr>
          <w:ilvl w:val="0"/>
          <w:numId w:val="8"/>
          <w:ins w:id="437" w:author="Eva Skýbová" w:date="2018-06-06T16:12:00Z"/>
        </w:numPr>
        <w:spacing w:before="0" w:after="0" w:line="240" w:lineRule="auto"/>
        <w:ind w:firstLine="0"/>
        <w:jc w:val="both"/>
        <w:rPr>
          <w:ins w:id="438" w:author="Eva Skýbová" w:date="2018-06-06T16:12:00Z"/>
        </w:rPr>
      </w:pPr>
      <w:ins w:id="439" w:author="Eva Skýbová" w:date="2018-06-06T16:12:00Z">
        <w:r w:rsidRPr="00135B88">
          <w:t>Počet citací v databáze Scopus: 19</w:t>
        </w:r>
      </w:ins>
    </w:p>
    <w:p w:rsidR="00FF18EA" w:rsidRDefault="00FF18EA" w:rsidP="00803B03">
      <w:pPr>
        <w:pStyle w:val="Zkladntext21"/>
        <w:numPr>
          <w:ilvl w:val="0"/>
          <w:numId w:val="8"/>
          <w:ins w:id="440" w:author="Eva Skýbová" w:date="2018-06-06T16:12:00Z"/>
        </w:numPr>
        <w:spacing w:before="0" w:after="0" w:line="240" w:lineRule="auto"/>
        <w:ind w:firstLine="0"/>
        <w:jc w:val="both"/>
        <w:rPr>
          <w:ins w:id="441" w:author="Eva Skýbová" w:date="2018-06-07T15:13:00Z"/>
        </w:rPr>
      </w:pPr>
      <w:ins w:id="442" w:author="Eva Skýbová" w:date="2018-06-06T16:12:00Z">
        <w:r w:rsidRPr="00135B88">
          <w:t>H-index (Scopus): 3</w:t>
        </w:r>
      </w:ins>
    </w:p>
    <w:p w:rsidR="00FF18EA" w:rsidRPr="00135B88" w:rsidRDefault="00FF18EA" w:rsidP="00803B03">
      <w:pPr>
        <w:pStyle w:val="Zkladntext21"/>
        <w:numPr>
          <w:ins w:id="443" w:author="Eva Skýbová" w:date="2018-06-07T15:13:00Z"/>
        </w:numPr>
        <w:spacing w:before="0" w:after="0" w:line="240" w:lineRule="auto"/>
        <w:ind w:firstLine="0"/>
        <w:jc w:val="both"/>
        <w:rPr>
          <w:ins w:id="444" w:author="Eva Skýbová" w:date="2018-06-06T16:12:00Z"/>
        </w:rPr>
      </w:pPr>
    </w:p>
    <w:p w:rsidR="00FF18EA" w:rsidRPr="00FF18EA" w:rsidRDefault="00FF18EA" w:rsidP="00FF18EA">
      <w:pPr>
        <w:pStyle w:val="Zkladntext21"/>
        <w:numPr>
          <w:ins w:id="445" w:author="Eva Skýbová" w:date="2018-06-06T16:12:00Z"/>
        </w:numPr>
        <w:spacing w:before="0" w:after="0" w:line="240" w:lineRule="auto"/>
        <w:ind w:firstLine="0"/>
        <w:jc w:val="both"/>
        <w:rPr>
          <w:ins w:id="446" w:author="Eva Skýbová" w:date="2018-06-06T16:12:00Z"/>
          <w:u w:val="single"/>
          <w:rPrChange w:id="447" w:author="Eva Skýbová" w:date="2018-06-07T15:13:00Z">
            <w:rPr>
              <w:ins w:id="448" w:author="Eva Skýbová" w:date="2018-06-06T16:12:00Z"/>
            </w:rPr>
          </w:rPrChange>
        </w:rPr>
        <w:pPrChange w:id="449" w:author="Eva Skýbová" w:date="2018-06-07T15:13:00Z">
          <w:pPr>
            <w:pStyle w:val="Zkladntext21"/>
            <w:numPr>
              <w:numId w:val="8"/>
            </w:numPr>
            <w:ind w:left="720" w:hanging="357"/>
            <w:jc w:val="both"/>
          </w:pPr>
        </w:pPrChange>
      </w:pPr>
      <w:ins w:id="450" w:author="Eva Skýbová" w:date="2018-06-06T16:12:00Z">
        <w:r w:rsidRPr="00FF18EA">
          <w:rPr>
            <w:u w:val="single"/>
            <w:rPrChange w:id="451" w:author="Eva Skýbová" w:date="2018-06-07T15:13:00Z">
              <w:rPr/>
            </w:rPrChange>
          </w:rPr>
          <w:t>Hlavní publikační činnost v</w:t>
        </w:r>
        <w:r>
          <w:rPr>
            <w:u w:val="single"/>
          </w:rPr>
          <w:t> </w:t>
        </w:r>
        <w:r w:rsidRPr="00FF18EA">
          <w:rPr>
            <w:u w:val="single"/>
            <w:rPrChange w:id="452" w:author="Eva Skýbová" w:date="2018-06-07T15:13:00Z">
              <w:rPr/>
            </w:rPrChange>
          </w:rPr>
          <w:t xml:space="preserve">oboru nebo oboru příbuzném: </w:t>
        </w:r>
      </w:ins>
    </w:p>
    <w:p w:rsidR="00FF18EA" w:rsidRPr="00135B88" w:rsidRDefault="00FF18EA" w:rsidP="00803B03">
      <w:pPr>
        <w:pStyle w:val="Zkladntext21"/>
        <w:numPr>
          <w:ins w:id="453" w:author="Eva Skýbová" w:date="2018-06-06T16:12:00Z"/>
        </w:numPr>
        <w:spacing w:before="0" w:after="0" w:line="240" w:lineRule="auto"/>
        <w:ind w:firstLine="0"/>
        <w:jc w:val="both"/>
        <w:rPr>
          <w:ins w:id="454" w:author="Eva Skýbová" w:date="2018-06-06T16:12:00Z"/>
        </w:rPr>
      </w:pPr>
      <w:ins w:id="455" w:author="Eva Skýbová" w:date="2018-06-06T16:12:00Z">
        <w:r w:rsidRPr="00135B88">
          <w:t xml:space="preserve">Taraba P., Hart M., Pitrova K. Risk management of projects in the Czech Republic. Polish Journal of Management Studies 2016;13(1):181-91. </w:t>
        </w:r>
      </w:ins>
    </w:p>
    <w:p w:rsidR="00FF18EA" w:rsidRPr="00135B88" w:rsidRDefault="00FF18EA" w:rsidP="00803B03">
      <w:pPr>
        <w:pStyle w:val="Zkladntext21"/>
        <w:numPr>
          <w:ins w:id="456" w:author="Eva Skýbová" w:date="2018-06-06T16:12:00Z"/>
        </w:numPr>
        <w:spacing w:before="0" w:after="0" w:line="240" w:lineRule="auto"/>
        <w:ind w:firstLine="0"/>
        <w:jc w:val="both"/>
        <w:rPr>
          <w:ins w:id="457" w:author="Eva Skýbová" w:date="2018-06-06T16:12:00Z"/>
        </w:rPr>
      </w:pPr>
      <w:ins w:id="458" w:author="Eva Skýbová" w:date="2018-06-06T16:12:00Z">
        <w:r w:rsidRPr="00135B88">
          <w:t>doi:10.17512/pjms.2016.13.1.17.</w:t>
        </w:r>
      </w:ins>
    </w:p>
    <w:p w:rsidR="00FF18EA" w:rsidRPr="00135B88" w:rsidRDefault="00FF18EA" w:rsidP="00803B03">
      <w:pPr>
        <w:pStyle w:val="Zkladntext21"/>
        <w:numPr>
          <w:ins w:id="459" w:author="Eva Skýbová" w:date="2018-06-06T16:12:00Z"/>
        </w:numPr>
        <w:spacing w:before="0" w:after="0" w:line="240" w:lineRule="auto"/>
        <w:ind w:firstLine="0"/>
        <w:jc w:val="both"/>
        <w:rPr>
          <w:ins w:id="460" w:author="Eva Skýbová" w:date="2018-06-06T16:12:00Z"/>
        </w:rPr>
      </w:pPr>
      <w:ins w:id="461" w:author="Eva Skýbová" w:date="2018-06-06T16:12:00Z">
        <w:r w:rsidRPr="00135B88">
          <w:t>Hart M., Taraba P., Konečný J. Purchasing Logistics Management. CLC 2015: Carpathian Logistics Congress - Conference Proceedings. TANGER LTD; 2016: p. 110-115.</w:t>
        </w:r>
      </w:ins>
    </w:p>
    <w:p w:rsidR="00FF18EA" w:rsidRPr="00135B88" w:rsidRDefault="00FF18EA" w:rsidP="00803B03">
      <w:pPr>
        <w:pStyle w:val="Zkladntext21"/>
        <w:numPr>
          <w:ins w:id="462" w:author="Eva Skýbová" w:date="2018-06-06T16:12:00Z"/>
        </w:numPr>
        <w:spacing w:before="0" w:after="0" w:line="240" w:lineRule="auto"/>
        <w:ind w:firstLine="0"/>
        <w:jc w:val="both"/>
        <w:rPr>
          <w:ins w:id="463" w:author="Eva Skýbová" w:date="2018-06-06T16:12:00Z"/>
        </w:rPr>
      </w:pPr>
      <w:ins w:id="464" w:author="Eva Skýbová" w:date="2018-06-06T16:12:00Z">
        <w:r w:rsidRPr="00135B88">
          <w:t>Hart M., Taraba P., Konečný J. Sustainable Manufacturing Systems Based on Demand Forecasting—Supply Chain Sustainable Growth. Smart Innovation, Systems and Technologies. Vol 52.; 2016, p. 191-202. doi:10.1007/978-3-319-32098-4_17.</w:t>
        </w:r>
      </w:ins>
    </w:p>
    <w:p w:rsidR="00FF18EA" w:rsidRPr="00135B88" w:rsidRDefault="00FF18EA" w:rsidP="00803B03">
      <w:pPr>
        <w:pStyle w:val="Zkladntext21"/>
        <w:numPr>
          <w:ins w:id="465" w:author="Eva Skýbová" w:date="2018-06-06T16:12:00Z"/>
        </w:numPr>
        <w:spacing w:before="0" w:after="0" w:line="240" w:lineRule="auto"/>
        <w:ind w:firstLine="0"/>
        <w:jc w:val="both"/>
        <w:rPr>
          <w:ins w:id="466" w:author="Eva Skýbová" w:date="2018-06-06T16:12:00Z"/>
        </w:rPr>
      </w:pPr>
      <w:ins w:id="467" w:author="Eva Skýbová" w:date="2018-06-06T16:12:00Z">
        <w:r w:rsidRPr="00135B88">
          <w:t>Strohmandl J., Tomek M., Mašek I., Taraba P. Transportation in emergency and crisis situations. Proceedings of the 26th International Business Information Management Association Conference - Innovation Management and Sustainable Economic Competitive Advantage: From Regional Development to Global Growth, IBIMA; 2015, p. 1466-1470.</w:t>
        </w:r>
      </w:ins>
    </w:p>
    <w:p w:rsidR="00FF18EA" w:rsidRPr="00135B88" w:rsidRDefault="00FF18EA" w:rsidP="00803B03">
      <w:pPr>
        <w:pStyle w:val="Zkladntext21"/>
        <w:numPr>
          <w:ins w:id="468" w:author="Eva Skýbová" w:date="2018-06-06T16:12:00Z"/>
        </w:numPr>
        <w:spacing w:before="0" w:after="0" w:line="240" w:lineRule="auto"/>
        <w:ind w:firstLine="0"/>
        <w:jc w:val="both"/>
        <w:rPr>
          <w:ins w:id="469" w:author="Eva Skýbová" w:date="2018-06-06T16:12:00Z"/>
        </w:rPr>
      </w:pPr>
      <w:ins w:id="470" w:author="Eva Skýbová" w:date="2018-06-06T16:12:00Z">
        <w:r w:rsidRPr="00135B88">
          <w:t>Bartosikova R., Bilikova J., Strohmandl J., Sefcik V., Taraba P. Modelling of Decision-making in Crisis Management. Crafting Global Competitive Economies: 2020 Vision Strategic Planning &amp; Smart Implementation, IBIMA; 2014, p. 1479-1483.</w:t>
        </w:r>
      </w:ins>
    </w:p>
    <w:p w:rsidR="00FF18EA" w:rsidRDefault="00FF18EA" w:rsidP="00803B03">
      <w:pPr>
        <w:pStyle w:val="Zkladntext21"/>
        <w:numPr>
          <w:ins w:id="471" w:author="Eva Skýbová" w:date="2018-06-06T16:12:00Z"/>
        </w:numPr>
        <w:spacing w:before="0" w:after="0" w:line="240" w:lineRule="auto"/>
        <w:ind w:firstLine="0"/>
        <w:jc w:val="both"/>
        <w:rPr>
          <w:ins w:id="472" w:author="Eva Skýbová" w:date="2018-06-06T16:12:00Z"/>
        </w:rPr>
      </w:pPr>
      <w:ins w:id="473" w:author="Eva Skýbová" w:date="2018-06-06T16:12:00Z">
        <w:r w:rsidRPr="005D0E72">
          <w:t xml:space="preserve">Podílel se na realizaci </w:t>
        </w:r>
        <w:r w:rsidRPr="00026A10">
          <w:rPr>
            <w:b/>
          </w:rPr>
          <w:t>mnohých projektů v roli řešitele</w:t>
        </w:r>
        <w:r w:rsidRPr="005D0E72">
          <w:t>, administrátora, nebo koordinátora projektu. </w:t>
        </w:r>
        <w:r>
          <w:t xml:space="preserve">A to </w:t>
        </w:r>
      </w:ins>
    </w:p>
    <w:p w:rsidR="00FF18EA" w:rsidRPr="00135B88" w:rsidRDefault="00FF18EA" w:rsidP="00803B03">
      <w:pPr>
        <w:pStyle w:val="Zkladntext21"/>
        <w:numPr>
          <w:ins w:id="474" w:author="Eva Skýbová" w:date="2018-06-06T16:12:00Z"/>
        </w:numPr>
        <w:spacing w:before="0" w:after="0" w:line="240" w:lineRule="auto"/>
        <w:ind w:firstLine="0"/>
        <w:jc w:val="both"/>
        <w:rPr>
          <w:ins w:id="475" w:author="Eva Skýbová" w:date="2018-06-06T16:12:00Z"/>
        </w:rPr>
      </w:pPr>
      <w:ins w:id="476" w:author="Eva Skýbová" w:date="2018-06-06T16:12:00Z">
        <w:r>
          <w:t xml:space="preserve">v  </w:t>
        </w:r>
        <w:r w:rsidRPr="00135B88">
          <w:rPr>
            <w:b/>
          </w:rPr>
          <w:t>oblasti logistiky</w:t>
        </w:r>
        <w:r>
          <w:rPr>
            <w:b/>
          </w:rPr>
          <w:t>:</w:t>
        </w:r>
      </w:ins>
    </w:p>
    <w:p w:rsidR="00FF18EA" w:rsidRPr="00135B88" w:rsidRDefault="00FF18EA" w:rsidP="00803B03">
      <w:pPr>
        <w:pStyle w:val="Zkladntext21"/>
        <w:numPr>
          <w:ilvl w:val="0"/>
          <w:numId w:val="8"/>
          <w:ins w:id="477" w:author="Eva Skýbová" w:date="2018-06-06T16:12:00Z"/>
        </w:numPr>
        <w:spacing w:before="0" w:after="0" w:line="240" w:lineRule="auto"/>
        <w:ind w:firstLine="0"/>
        <w:jc w:val="both"/>
        <w:rPr>
          <w:ins w:id="478" w:author="Eva Skýbová" w:date="2018-06-06T16:12:00Z"/>
        </w:rPr>
      </w:pPr>
      <w:ins w:id="479" w:author="Eva Skýbová" w:date="2018-06-06T16:12:00Z">
        <w:r w:rsidRPr="00135B88">
          <w:t>Administrátor projektu OP VK Projekt Logistické centrum, reg. č.: CZ.1.07/2.4.00/12.006</w:t>
        </w:r>
      </w:ins>
    </w:p>
    <w:p w:rsidR="00FF18EA" w:rsidRPr="00135B88" w:rsidRDefault="00FF18EA" w:rsidP="00803B03">
      <w:pPr>
        <w:pStyle w:val="Zkladntext21"/>
        <w:numPr>
          <w:ilvl w:val="0"/>
          <w:numId w:val="8"/>
          <w:ins w:id="480" w:author="Eva Skýbová" w:date="2018-06-06T16:12:00Z"/>
        </w:numPr>
        <w:spacing w:before="0" w:after="0" w:line="240" w:lineRule="auto"/>
        <w:ind w:firstLine="0"/>
        <w:jc w:val="both"/>
        <w:rPr>
          <w:ins w:id="481" w:author="Eva Skýbová" w:date="2018-06-06T16:12:00Z"/>
        </w:rPr>
      </w:pPr>
      <w:ins w:id="482" w:author="Eva Skýbová" w:date="2018-06-06T16:12:00Z">
        <w:r w:rsidRPr="00135B88">
          <w:t>Účastník projektu Česko-norský výzkumný program CZ09 (MŠMT): Vytvoření a podpora výzkumného týmu z oblasti logistiky, jako základu bilaterální spolupráce 7F16040</w:t>
        </w:r>
      </w:ins>
    </w:p>
    <w:p w:rsidR="00FF18EA" w:rsidRPr="00135B88" w:rsidRDefault="00FF18EA" w:rsidP="00803B03">
      <w:pPr>
        <w:pStyle w:val="Zkladntext21"/>
        <w:numPr>
          <w:ilvl w:val="0"/>
          <w:numId w:val="8"/>
          <w:ins w:id="483" w:author="Eva Skýbová" w:date="2018-06-06T16:12:00Z"/>
        </w:numPr>
        <w:spacing w:before="0" w:after="0" w:line="240" w:lineRule="auto"/>
        <w:ind w:firstLine="0"/>
        <w:jc w:val="both"/>
        <w:rPr>
          <w:ins w:id="484" w:author="Eva Skýbová" w:date="2018-06-06T16:12:00Z"/>
        </w:rPr>
      </w:pPr>
      <w:ins w:id="485" w:author="Eva Skýbová" w:date="2018-06-06T16:12:00Z">
        <w:r w:rsidRPr="00135B88">
          <w:t>Spoluřešitel projektu RVO – Logistika a projektový management RVO/FLKŘ/2017/0</w:t>
        </w:r>
      </w:ins>
    </w:p>
    <w:p w:rsidR="00FF18EA" w:rsidRPr="00135B88" w:rsidRDefault="00FF18EA" w:rsidP="00803B03">
      <w:pPr>
        <w:pStyle w:val="Zkladntext21"/>
        <w:numPr>
          <w:ilvl w:val="0"/>
          <w:numId w:val="8"/>
          <w:ins w:id="486" w:author="Eva Skýbová" w:date="2018-06-06T16:12:00Z"/>
        </w:numPr>
        <w:spacing w:before="0" w:after="0" w:line="240" w:lineRule="auto"/>
        <w:ind w:firstLine="0"/>
        <w:jc w:val="both"/>
        <w:rPr>
          <w:ins w:id="487" w:author="Eva Skýbová" w:date="2018-06-06T16:12:00Z"/>
        </w:rPr>
      </w:pPr>
      <w:ins w:id="488" w:author="Eva Skýbová" w:date="2018-06-06T16:12:00Z">
        <w:r w:rsidRPr="00135B88">
          <w:t>Spoluřešitel projektu Inovační voucher Zlínského kraje: Modernizovaný letoun L 410 NG</w:t>
        </w:r>
      </w:ins>
    </w:p>
    <w:p w:rsidR="00FF18EA" w:rsidRPr="00135B88" w:rsidRDefault="00FF18EA" w:rsidP="00803B03">
      <w:pPr>
        <w:pStyle w:val="Zkladntext21"/>
        <w:numPr>
          <w:ilvl w:val="0"/>
          <w:numId w:val="9"/>
          <w:ins w:id="489" w:author="Eva Skýbová" w:date="2018-06-06T16:12:00Z"/>
        </w:numPr>
        <w:spacing w:before="0" w:after="0" w:line="240" w:lineRule="auto"/>
        <w:ind w:firstLine="0"/>
        <w:jc w:val="both"/>
        <w:rPr>
          <w:ins w:id="490" w:author="Eva Skýbová" w:date="2018-06-06T16:12:00Z"/>
        </w:rPr>
      </w:pPr>
      <w:ins w:id="491" w:author="Eva Skýbová" w:date="2018-06-06T16:12:00Z">
        <w:r w:rsidRPr="00135B88">
          <w:t>Projektový manažer Strategického projektu UTB ve Zlíně (CZ.</w:t>
        </w:r>
        <w:r w:rsidRPr="00135B88">
          <w:rPr>
            <w:cs/>
            <w:lang w:bidi="mr-IN"/>
          </w:rPr>
          <w:t>02.2.69/0.0/0.0/16</w:t>
        </w:r>
        <w:r w:rsidRPr="00135B88">
          <w:t>_</w:t>
        </w:r>
        <w:r w:rsidRPr="00135B88">
          <w:rPr>
            <w:cs/>
            <w:lang w:bidi="mr-IN"/>
          </w:rPr>
          <w:t xml:space="preserve">015/0002204) </w:t>
        </w:r>
        <w:r w:rsidRPr="00135B88">
          <w:t>za FLKŘ: (okrem jiného příprava akreditace Aplikovaná logistika v rámci KA3)</w:t>
        </w:r>
      </w:ins>
    </w:p>
    <w:p w:rsidR="00FF18EA" w:rsidRPr="00135B88" w:rsidRDefault="00FF18EA" w:rsidP="00803B03">
      <w:pPr>
        <w:pStyle w:val="Zkladntext21"/>
        <w:numPr>
          <w:ilvl w:val="0"/>
          <w:numId w:val="9"/>
          <w:ins w:id="492" w:author="Eva Skýbová" w:date="2018-06-06T16:12:00Z"/>
        </w:numPr>
        <w:spacing w:before="0" w:after="0" w:line="240" w:lineRule="auto"/>
        <w:ind w:firstLine="0"/>
        <w:jc w:val="both"/>
        <w:rPr>
          <w:ins w:id="493" w:author="Eva Skýbová" w:date="2018-06-06T16:12:00Z"/>
        </w:rPr>
      </w:pPr>
      <w:ins w:id="494" w:author="Eva Skýbová" w:date="2018-06-06T16:12:00Z">
        <w:r w:rsidRPr="00135B88">
          <w:t>Příprava studijních opor v rámci Strategického projektu UTB ve Zlíně (CZ.</w:t>
        </w:r>
        <w:r w:rsidRPr="00135B88">
          <w:rPr>
            <w:cs/>
            <w:lang w:bidi="mr-IN"/>
          </w:rPr>
          <w:t>02.2.69/0.0/0.0/16</w:t>
        </w:r>
        <w:r w:rsidRPr="00135B88">
          <w:t>_</w:t>
        </w:r>
        <w:r w:rsidRPr="00135B88">
          <w:rPr>
            <w:cs/>
            <w:lang w:bidi="mr-IN"/>
          </w:rPr>
          <w:t xml:space="preserve">015/0002204) </w:t>
        </w:r>
        <w:r w:rsidRPr="00135B88">
          <w:t>Marketing Logistics (předmět v anglickém jazyce)</w:t>
        </w:r>
      </w:ins>
    </w:p>
    <w:p w:rsidR="00FF18EA" w:rsidRPr="00135B88" w:rsidRDefault="00FF18EA" w:rsidP="00803B03">
      <w:pPr>
        <w:pStyle w:val="Zkladntext21"/>
        <w:numPr>
          <w:ins w:id="495" w:author="Eva Skýbová" w:date="2018-06-06T16:12:00Z"/>
        </w:numPr>
        <w:spacing w:before="0" w:after="0" w:line="240" w:lineRule="auto"/>
        <w:ind w:firstLine="0"/>
        <w:jc w:val="both"/>
        <w:rPr>
          <w:ins w:id="496" w:author="Eva Skýbová" w:date="2018-06-06T16:12:00Z"/>
        </w:rPr>
      </w:pPr>
    </w:p>
    <w:p w:rsidR="00FF18EA" w:rsidRPr="00135B88" w:rsidRDefault="00FF18EA" w:rsidP="00803B03">
      <w:pPr>
        <w:pStyle w:val="Zkladntext21"/>
        <w:numPr>
          <w:ins w:id="497" w:author="Eva Skýbová" w:date="2018-06-06T16:12:00Z"/>
        </w:numPr>
        <w:spacing w:before="0" w:after="0" w:line="240" w:lineRule="auto"/>
        <w:ind w:firstLine="0"/>
        <w:jc w:val="both"/>
        <w:rPr>
          <w:ins w:id="498" w:author="Eva Skýbová" w:date="2018-06-06T16:12:00Z"/>
          <w:b/>
        </w:rPr>
      </w:pPr>
      <w:ins w:id="499" w:author="Eva Skýbová" w:date="2018-06-06T16:12:00Z">
        <w:r w:rsidRPr="00135B88">
          <w:rPr>
            <w:b/>
          </w:rPr>
          <w:t>Další projekty</w:t>
        </w:r>
      </w:ins>
    </w:p>
    <w:p w:rsidR="00FF18EA" w:rsidRPr="00135B88" w:rsidRDefault="00FF18EA" w:rsidP="00803B03">
      <w:pPr>
        <w:pStyle w:val="Zkladntext21"/>
        <w:numPr>
          <w:ilvl w:val="0"/>
          <w:numId w:val="9"/>
          <w:ins w:id="500" w:author="Eva Skýbová" w:date="2018-06-06T16:12:00Z"/>
        </w:numPr>
        <w:spacing w:before="0" w:after="0" w:line="240" w:lineRule="auto"/>
        <w:ind w:firstLine="0"/>
        <w:jc w:val="both"/>
        <w:rPr>
          <w:ins w:id="501" w:author="Eva Skýbová" w:date="2018-06-06T16:12:00Z"/>
        </w:rPr>
      </w:pPr>
      <w:ins w:id="502" w:author="Eva Skýbová" w:date="2018-06-06T16:12:00Z">
        <w:r w:rsidRPr="00135B88">
          <w:t>Spoluřešitel projektu INTER-COST: Geografické aspekty občanské vědy: mapování trendů, vědeckého potenciálu a společenského dopadu v České republice</w:t>
        </w:r>
      </w:ins>
    </w:p>
    <w:p w:rsidR="00FF18EA" w:rsidRPr="00135B88" w:rsidRDefault="00FF18EA" w:rsidP="00803B03">
      <w:pPr>
        <w:pStyle w:val="Zkladntext21"/>
        <w:numPr>
          <w:ilvl w:val="0"/>
          <w:numId w:val="9"/>
          <w:ins w:id="503" w:author="Eva Skýbová" w:date="2018-06-06T16:12:00Z"/>
        </w:numPr>
        <w:spacing w:before="0" w:after="0" w:line="240" w:lineRule="auto"/>
        <w:ind w:firstLine="0"/>
        <w:jc w:val="both"/>
        <w:rPr>
          <w:ins w:id="504" w:author="Eva Skýbová" w:date="2018-06-06T16:12:00Z"/>
        </w:rPr>
      </w:pPr>
      <w:ins w:id="505" w:author="Eva Skýbová" w:date="2018-06-06T16:12:00Z">
        <w:r w:rsidRPr="00135B88">
          <w:t xml:space="preserve">Spoluřešitel projektu COST Action CA 15212 Citizen Science (CS): </w:t>
        </w:r>
        <w:r w:rsidRPr="00135B88">
          <w:rPr>
            <w:iCs/>
            <w:lang w:val="sk-SK"/>
          </w:rPr>
          <w:t>Citizen Science to promote creativity, scientific literacy, and innovation throughout Europe</w:t>
        </w:r>
      </w:ins>
    </w:p>
    <w:p w:rsidR="00FF18EA" w:rsidRPr="00135B88" w:rsidRDefault="00FF18EA" w:rsidP="00803B03">
      <w:pPr>
        <w:pStyle w:val="Zkladntext21"/>
        <w:numPr>
          <w:ilvl w:val="0"/>
          <w:numId w:val="9"/>
          <w:ins w:id="506" w:author="Eva Skýbová" w:date="2018-06-06T16:12:00Z"/>
        </w:numPr>
        <w:spacing w:before="0" w:after="0" w:line="240" w:lineRule="auto"/>
        <w:ind w:firstLine="0"/>
        <w:jc w:val="both"/>
        <w:rPr>
          <w:ins w:id="507" w:author="Eva Skýbová" w:date="2018-06-06T16:12:00Z"/>
        </w:rPr>
      </w:pPr>
      <w:ins w:id="508" w:author="Eva Skýbová" w:date="2018-06-06T16:12:00Z">
        <w:r w:rsidRPr="00135B88">
          <w:t>Spoluřešitel projektu RVO - Identifikace specifických podpůrných nástrojů v citizen science (RVO/FLKŘ/2017/04)</w:t>
        </w:r>
      </w:ins>
    </w:p>
    <w:p w:rsidR="00FF18EA" w:rsidRPr="00135B88" w:rsidRDefault="00FF18EA" w:rsidP="00803B03">
      <w:pPr>
        <w:pStyle w:val="Zkladntext21"/>
        <w:numPr>
          <w:ilvl w:val="0"/>
          <w:numId w:val="9"/>
          <w:ins w:id="509" w:author="Eva Skýbová" w:date="2018-06-06T16:12:00Z"/>
        </w:numPr>
        <w:spacing w:before="0" w:after="0" w:line="240" w:lineRule="auto"/>
        <w:ind w:firstLine="0"/>
        <w:jc w:val="both"/>
        <w:rPr>
          <w:ins w:id="510" w:author="Eva Skýbová" w:date="2018-06-06T16:12:00Z"/>
        </w:rPr>
      </w:pPr>
      <w:ins w:id="511" w:author="Eva Skýbová" w:date="2018-06-06T16:12:00Z">
        <w:r w:rsidRPr="00135B88">
          <w:t>Řešitel projektu Institucionálního programu UTB na rok 2015 č. FLKR2A/2015, Tvorba nového předmětu Project Management v anglickém jazyce.</w:t>
        </w:r>
      </w:ins>
    </w:p>
    <w:p w:rsidR="00FF18EA" w:rsidRPr="00135B88" w:rsidRDefault="00FF18EA" w:rsidP="00803B03">
      <w:pPr>
        <w:pStyle w:val="Zkladntext21"/>
        <w:numPr>
          <w:ilvl w:val="0"/>
          <w:numId w:val="9"/>
          <w:ins w:id="512" w:author="Eva Skýbová" w:date="2018-06-06T16:12:00Z"/>
        </w:numPr>
        <w:spacing w:before="0" w:after="0" w:line="240" w:lineRule="auto"/>
        <w:ind w:firstLine="0"/>
        <w:jc w:val="both"/>
        <w:rPr>
          <w:ins w:id="513" w:author="Eva Skýbová" w:date="2018-06-06T16:12:00Z"/>
        </w:rPr>
      </w:pPr>
      <w:ins w:id="514" w:author="Eva Skýbová" w:date="2018-06-06T16:12:00Z">
        <w:r w:rsidRPr="00135B88">
          <w:t xml:space="preserve">Koordinátor klíčové aktivity – síťování projektu: Centrum pro podporu přírodovědných a technických věd: Technická a přírodovědná laboratoř pro děti a mládež Zlínského kraje, reg. č.: CZ.1.07/2.3.00/45.0015 </w:t>
        </w:r>
      </w:ins>
    </w:p>
    <w:p w:rsidR="00FF18EA" w:rsidRPr="00135B88" w:rsidRDefault="00FF18EA" w:rsidP="00803B03">
      <w:pPr>
        <w:pStyle w:val="Zkladntext21"/>
        <w:numPr>
          <w:ilvl w:val="0"/>
          <w:numId w:val="9"/>
          <w:ins w:id="515" w:author="Eva Skýbová" w:date="2018-06-06T16:12:00Z"/>
        </w:numPr>
        <w:spacing w:before="0" w:after="0" w:line="240" w:lineRule="auto"/>
        <w:ind w:firstLine="0"/>
        <w:jc w:val="both"/>
        <w:rPr>
          <w:ins w:id="516" w:author="Eva Skýbová" w:date="2018-06-06T16:12:00Z"/>
        </w:rPr>
      </w:pPr>
      <w:ins w:id="517" w:author="Eva Skýbová" w:date="2018-06-06T16:12:00Z">
        <w:r w:rsidRPr="00135B88">
          <w:t xml:space="preserve">Zapojení v projektu UTB zaměřeného na podporu a individuální rozvoj mladých akademických pracovníků: Program podpory pro končící doktorandy a postdoktorandy. </w:t>
        </w:r>
      </w:ins>
    </w:p>
    <w:p w:rsidR="00FF18EA" w:rsidRPr="00135B88" w:rsidRDefault="00FF18EA" w:rsidP="00803B03">
      <w:pPr>
        <w:pStyle w:val="Zkladntext21"/>
        <w:numPr>
          <w:ilvl w:val="0"/>
          <w:numId w:val="9"/>
          <w:ins w:id="518" w:author="Eva Skýbová" w:date="2018-06-06T16:12:00Z"/>
        </w:numPr>
        <w:spacing w:before="0" w:after="0" w:line="240" w:lineRule="auto"/>
        <w:ind w:firstLine="0"/>
        <w:jc w:val="both"/>
        <w:rPr>
          <w:ins w:id="519" w:author="Eva Skýbová" w:date="2018-06-06T16:12:00Z"/>
        </w:rPr>
      </w:pPr>
      <w:ins w:id="520" w:author="Eva Skýbová" w:date="2018-06-06T16:12:00Z">
        <w:r w:rsidRPr="00135B88">
          <w:t xml:space="preserve">Realizace projektu IGA - Projekt  využitia princípov Corporate Governance na zvýšenie konkurencieschopnosti českých a slovenských firiem, financovaného z fondu Interní grantové agentury UTB ve Zlíně </w:t>
        </w:r>
      </w:ins>
    </w:p>
    <w:p w:rsidR="00FF18EA" w:rsidRPr="00135B88" w:rsidRDefault="00FF18EA" w:rsidP="00803B03">
      <w:pPr>
        <w:pStyle w:val="Zkladntext21"/>
        <w:numPr>
          <w:ilvl w:val="0"/>
          <w:numId w:val="9"/>
          <w:ins w:id="521" w:author="Eva Skýbová" w:date="2018-06-06T16:12:00Z"/>
        </w:numPr>
        <w:spacing w:before="0" w:after="0" w:line="240" w:lineRule="auto"/>
        <w:ind w:firstLine="0"/>
        <w:jc w:val="both"/>
        <w:rPr>
          <w:ins w:id="522" w:author="Eva Skýbová" w:date="2018-06-06T16:12:00Z"/>
        </w:rPr>
      </w:pPr>
      <w:ins w:id="523" w:author="Eva Skýbová" w:date="2018-06-06T16:12:00Z">
        <w:r w:rsidRPr="00135B88">
          <w:t>Realizace projektu IGA/65/FaME/10/D, Management týmů v nadnárodních korporacích, financovaného z fondu Interní grantové agentury UTB ve Zlíně</w:t>
        </w:r>
      </w:ins>
    </w:p>
    <w:p w:rsidR="00FF18EA" w:rsidRDefault="00FF18EA" w:rsidP="00803B03">
      <w:pPr>
        <w:pStyle w:val="Zkladntext21"/>
        <w:numPr>
          <w:ins w:id="524" w:author="Eva Skýbová" w:date="2018-06-06T16:12:00Z"/>
        </w:numPr>
        <w:spacing w:before="0" w:after="0" w:line="240" w:lineRule="auto"/>
        <w:ind w:firstLine="0"/>
        <w:jc w:val="both"/>
        <w:rPr>
          <w:ins w:id="525" w:author="Eva Skýbová" w:date="2018-06-06T16:12:00Z"/>
        </w:rPr>
      </w:pPr>
    </w:p>
    <w:p w:rsidR="00FF18EA" w:rsidRDefault="00FF18EA" w:rsidP="00FF18EA">
      <w:pPr>
        <w:pStyle w:val="Zkladntext21"/>
        <w:numPr>
          <w:ins w:id="526" w:author="Eva Skýbová" w:date="2018-06-06T16:12:00Z"/>
        </w:numPr>
        <w:spacing w:before="0" w:after="0" w:line="240" w:lineRule="auto"/>
        <w:ind w:firstLine="0"/>
        <w:jc w:val="both"/>
        <w:rPr>
          <w:ins w:id="527" w:author="Eva Skýbová" w:date="2018-06-06T16:12:00Z"/>
        </w:rPr>
        <w:pPrChange w:id="528" w:author="Eva Skýbová" w:date="2018-06-07T15:13:00Z">
          <w:pPr>
            <w:pStyle w:val="Zkladntext21"/>
            <w:spacing w:before="0" w:after="0" w:line="240" w:lineRule="auto"/>
            <w:ind w:left="-357" w:firstLine="0"/>
            <w:jc w:val="both"/>
          </w:pPr>
        </w:pPrChange>
      </w:pPr>
      <w:ins w:id="529" w:author="Eva Skýbová" w:date="2018-06-06T16:12:00Z">
        <w:r>
          <w:t xml:space="preserve">V současné době spolupracuje  </w:t>
        </w:r>
        <w:r w:rsidRPr="00135B88">
          <w:rPr>
            <w:b/>
          </w:rPr>
          <w:t>v oblasti logistiky</w:t>
        </w:r>
        <w:r>
          <w:rPr>
            <w:b/>
          </w:rPr>
          <w:t xml:space="preserve"> </w:t>
        </w:r>
        <w:r w:rsidRPr="00135B88">
          <w:t>s akademiky prof. Molnárom, prof. Fedorkom, dr. Olav Hauge</w:t>
        </w:r>
        <w:r>
          <w:t>m</w:t>
        </w:r>
        <w:r w:rsidRPr="00135B88">
          <w:t>, dr. Hartem, dr. Viskupem, dr. Hrušeckou, dr. Macurovou a dalšími v oblasti rozvoje logistiky</w:t>
        </w:r>
        <w:r>
          <w:t xml:space="preserve">, ale i </w:t>
        </w:r>
        <w:r w:rsidRPr="00135B88">
          <w:t>s</w:t>
        </w:r>
        <w:r>
          <w:t xml:space="preserve"> kolegy z reálné praxe např. </w:t>
        </w:r>
        <w:r w:rsidRPr="00135B88">
          <w:t>Ing. Juhas, dr. Mikulec, Ing. Papadakis</w:t>
        </w:r>
        <w:r>
          <w:t xml:space="preserve">. </w:t>
        </w:r>
      </w:ins>
    </w:p>
    <w:p w:rsidR="00FF18EA" w:rsidRDefault="00FF18EA" w:rsidP="00803B03">
      <w:pPr>
        <w:pStyle w:val="Zkladntext21"/>
        <w:numPr>
          <w:ins w:id="530" w:author="Eva Skýbová" w:date="2018-06-07T15:13:00Z"/>
        </w:numPr>
        <w:spacing w:before="0" w:after="0" w:line="240" w:lineRule="auto"/>
        <w:ind w:firstLine="0"/>
        <w:jc w:val="both"/>
        <w:rPr>
          <w:ins w:id="531" w:author="Eva Skýbová" w:date="2018-06-07T15:13:00Z"/>
          <w:b/>
        </w:rPr>
      </w:pPr>
    </w:p>
    <w:p w:rsidR="00FF18EA" w:rsidRPr="00135B88" w:rsidRDefault="00FF18EA" w:rsidP="00803B03">
      <w:pPr>
        <w:pStyle w:val="Zkladntext21"/>
        <w:numPr>
          <w:ins w:id="532" w:author="Eva Skýbová" w:date="2018-06-07T15:13:00Z"/>
        </w:numPr>
        <w:spacing w:before="0" w:after="0" w:line="240" w:lineRule="auto"/>
        <w:ind w:firstLine="0"/>
        <w:jc w:val="both"/>
        <w:rPr>
          <w:ins w:id="533" w:author="Eva Skýbová" w:date="2018-06-06T16:12:00Z"/>
        </w:rPr>
      </w:pPr>
      <w:ins w:id="534" w:author="Eva Skýbová" w:date="2018-06-06T16:12:00Z">
        <w:r w:rsidRPr="00026A10">
          <w:rPr>
            <w:b/>
          </w:rPr>
          <w:t>Je konzultantem</w:t>
        </w:r>
        <w:r w:rsidRPr="00135B88">
          <w:t xml:space="preserve"> dizertačních prací Fakultě managementu a ekonomiky UTB:</w:t>
        </w:r>
      </w:ins>
    </w:p>
    <w:p w:rsidR="00FF18EA" w:rsidRPr="00135B88" w:rsidRDefault="00FF18EA" w:rsidP="00803B03">
      <w:pPr>
        <w:pStyle w:val="Zkladntext21"/>
        <w:numPr>
          <w:ins w:id="535" w:author="Eva Skýbová" w:date="2018-06-07T15:13:00Z"/>
        </w:numPr>
        <w:spacing w:before="0" w:after="0" w:line="240" w:lineRule="auto"/>
        <w:ind w:firstLine="0"/>
        <w:jc w:val="both"/>
        <w:rPr>
          <w:ins w:id="536" w:author="Eva Skýbová" w:date="2018-06-06T16:12:00Z"/>
          <w:i/>
          <w:lang w:val="sk-SK"/>
        </w:rPr>
      </w:pPr>
      <w:ins w:id="537" w:author="Eva Skýbová" w:date="2018-06-06T16:12:00Z">
        <w:r w:rsidRPr="00135B88">
          <w:rPr>
            <w:lang w:val="sk-SK"/>
          </w:rPr>
          <w:t xml:space="preserve">Ho Nu Tra Giang - </w:t>
        </w:r>
        <w:r w:rsidRPr="00135B88">
          <w:rPr>
            <w:i/>
            <w:lang w:val="en-US"/>
          </w:rPr>
          <w:t>The impact of the pricing strategies on traditional market: Case study of Vietnam Airlines</w:t>
        </w:r>
      </w:ins>
    </w:p>
    <w:p w:rsidR="00FF18EA" w:rsidRPr="00135B88" w:rsidRDefault="00FF18EA" w:rsidP="00803B03">
      <w:pPr>
        <w:pStyle w:val="Zkladntext21"/>
        <w:numPr>
          <w:ins w:id="538" w:author="Eva Skýbová" w:date="2018-06-07T15:13:00Z"/>
        </w:numPr>
        <w:spacing w:before="0" w:after="0" w:line="240" w:lineRule="auto"/>
        <w:ind w:firstLine="0"/>
        <w:jc w:val="both"/>
        <w:rPr>
          <w:ins w:id="539" w:author="Eva Skýbová" w:date="2018-06-06T16:12:00Z"/>
        </w:rPr>
      </w:pPr>
      <w:ins w:id="540" w:author="Eva Skýbová" w:date="2018-06-06T16:12:00Z">
        <w:r w:rsidRPr="00135B88">
          <w:t xml:space="preserve">Nguyen Thu Thu Huong - </w:t>
        </w:r>
        <w:r w:rsidRPr="00135B88">
          <w:rPr>
            <w:i/>
          </w:rPr>
          <w:t>Which factors influencing the customers´ behavior in airlines industry</w:t>
        </w:r>
      </w:ins>
    </w:p>
    <w:p w:rsidR="00FF18EA" w:rsidRDefault="00FF18EA" w:rsidP="00803B03">
      <w:pPr>
        <w:pStyle w:val="Zkladntext21"/>
        <w:numPr>
          <w:ins w:id="541" w:author="Eva Skýbová" w:date="2018-06-07T15:13:00Z"/>
        </w:numPr>
        <w:spacing w:before="0" w:after="0" w:line="240" w:lineRule="auto"/>
        <w:ind w:firstLine="0"/>
        <w:jc w:val="both"/>
        <w:rPr>
          <w:ins w:id="542" w:author="Eva Skýbová" w:date="2018-06-06T16:12:00Z"/>
        </w:rPr>
      </w:pPr>
      <w:ins w:id="543" w:author="Eva Skýbová" w:date="2018-06-06T16:12:00Z">
        <w:r w:rsidRPr="00135B88">
          <w:t xml:space="preserve">Tereza Belantová - </w:t>
        </w:r>
        <w:r w:rsidRPr="00135B88">
          <w:rPr>
            <w:i/>
          </w:rPr>
          <w:t>Řízení rizik logistických projektů v podmínkách podnikání firem v České republice</w:t>
        </w:r>
        <w:r>
          <w:t>.</w:t>
        </w:r>
      </w:ins>
    </w:p>
    <w:p w:rsidR="00FF18EA" w:rsidRDefault="00FF18EA" w:rsidP="00803B03">
      <w:pPr>
        <w:pStyle w:val="Zkladntext21"/>
        <w:numPr>
          <w:ins w:id="544" w:author="Eva Skýbová" w:date="2018-06-07T15:13:00Z"/>
        </w:numPr>
        <w:spacing w:before="0" w:after="0" w:line="240" w:lineRule="auto"/>
        <w:ind w:firstLine="0"/>
        <w:jc w:val="both"/>
        <w:rPr>
          <w:ins w:id="545" w:author="Eva Skýbová" w:date="2018-06-06T16:12:00Z"/>
        </w:rPr>
      </w:pPr>
      <w:ins w:id="546" w:author="Eva Skýbová" w:date="2018-06-06T16:12:00Z">
        <w:r w:rsidRPr="00135B88">
          <w:t>Pravideln</w:t>
        </w:r>
        <w:r>
          <w:t>ě</w:t>
        </w:r>
        <w:r w:rsidRPr="00135B88">
          <w:t xml:space="preserve"> </w:t>
        </w:r>
        <w:r>
          <w:t xml:space="preserve">se </w:t>
        </w:r>
        <w:r w:rsidRPr="00135B88">
          <w:t>účast</w:t>
        </w:r>
        <w:r>
          <w:t>ní</w:t>
        </w:r>
        <w:r w:rsidRPr="00135B88">
          <w:t xml:space="preserve"> v komisích SZZ v navazujícím magisterském SP Systémo</w:t>
        </w:r>
        <w:r>
          <w:t xml:space="preserve">vé inženýrství a informatika, na </w:t>
        </w:r>
        <w:r w:rsidRPr="00135B88">
          <w:t>Fakultě managementu a ekonomiky (</w:t>
        </w:r>
        <w:r>
          <w:t xml:space="preserve">za </w:t>
        </w:r>
        <w:r w:rsidRPr="00135B88">
          <w:t xml:space="preserve">oblast průmyslového inženýrství, </w:t>
        </w:r>
        <w:r w:rsidRPr="00FF18EA">
          <w:rPr>
            <w:rPrChange w:id="547" w:author="Eva Skýbová" w:date="2018-06-07T15:14:00Z">
              <w:rPr>
                <w:highlight w:val="yellow"/>
              </w:rPr>
            </w:rPrChange>
          </w:rPr>
          <w:t>logistiky).</w:t>
        </w:r>
        <w:r>
          <w:t xml:space="preserve">  Dle výše uvedeného je zřejmé, že jeho zaměření na </w:t>
        </w:r>
        <w:r w:rsidRPr="005D0E72">
          <w:t>problemati</w:t>
        </w:r>
        <w:r>
          <w:t>ku</w:t>
        </w:r>
        <w:r w:rsidRPr="005D0E72">
          <w:t xml:space="preserve"> aplikace vybraných metod projektového managementu do podnikové praxe</w:t>
        </w:r>
        <w:r>
          <w:t xml:space="preserve"> </w:t>
        </w:r>
        <w:r w:rsidRPr="005D0E72">
          <w:t>koresponduje se zaměřením předkládaného studijního programu.</w:t>
        </w:r>
        <w:r>
          <w:t xml:space="preserve"> Garant je akademickým pracovníkem UTB ve Zlíně a působí zde na základě pracovní smlouvy s celkovou týdenní pracovní dobou odpovídající stanovené týdenní pracovní době podle § 79 zákoníku práce.</w:t>
        </w:r>
      </w:ins>
    </w:p>
    <w:p w:rsidR="00FF18EA" w:rsidDel="00595716" w:rsidRDefault="00FF18EA" w:rsidP="00803B03">
      <w:pPr>
        <w:pStyle w:val="Zkladntext21"/>
        <w:spacing w:after="60" w:line="288" w:lineRule="exact"/>
        <w:ind w:firstLine="0"/>
        <w:jc w:val="both"/>
        <w:rPr>
          <w:del w:id="548" w:author="Eva Skýbová" w:date="2018-06-06T16:12:00Z"/>
        </w:rPr>
      </w:pPr>
      <w:del w:id="549" w:author="Eva Skýbová" w:date="2018-06-06T16:12:00Z">
        <w:r w:rsidDel="00595716">
          <w:delText xml:space="preserve">Garantem studijního programu Aplikovaná logistika  byl po projednání ve vedení Fakulty ustaven In. Pavel Taraba, Ph.D.. </w:delText>
        </w:r>
        <w:r w:rsidRPr="005D0E72" w:rsidDel="00595716">
          <w:delText xml:space="preserve">Garant absolvoval Fakultu Managementu a ekonomiky na Univerzitě Tomáše Bati (UTB) ve Zlíně v oboru Management a marketing. Doktorský titul Ph.D. získal v roce 2013 rovněž na Fakultě managementu a ekonomiky na UTB ve Zlíně v oboru Ekonomika a management. Během magisterského studia absolvoval jeden semestr na Graduate </w:delText>
        </w:r>
        <w:r w:rsidDel="00595716">
          <w:delText>S</w:delText>
        </w:r>
        <w:r w:rsidRPr="005D0E72" w:rsidDel="00595716">
          <w:delText>chool of Business Economics ve Varšav</w:delText>
        </w:r>
        <w:r w:rsidDel="00595716">
          <w:delText>ě</w:delText>
        </w:r>
        <w:r w:rsidRPr="005D0E72" w:rsidDel="00595716">
          <w:delText>. V rámci programu ERASMUS a ERASMUS+ absolvoval výukové pobyty na evropských univerzitách (např. University of Kavala, European University Cyprus, University of Algarve, Vilnius Gediminas Technical University, Technical University of Varna). Je odborným asistentem a zástupcem ředitele Ústavu logistiky na Fakultě logistiky a krizového řízení, UTB ve Zlíně. V rámci své pedagogické a vědecké činnosti se věnuje problematice ekonomiky a managementu. Publikuje a přednáší na konferencích jak v České republice, tak v zahraničí. Je členem Project Management Institute (PMI, Czech Chapter) a International Project Management Association (IPMA Czech Republic). Podílel se na realizaci mnohých projektů v roli řešitele, administrátora, nebo koordinátora projektu.  Byl spoluřešitelem např. Inovačního voucheru - Logistické řešení nových pracovišť, efektivní rozmístění nových strojů a zařízení potřebných pro zajištění výroby dopravního letounu L410 NG (new generation).  V současnosti působí v roli MC Substitute za Českou republiku</w:delText>
        </w:r>
        <w:r w:rsidDel="00595716">
          <w:delText>,</w:delText>
        </w:r>
        <w:r w:rsidRPr="005D0E72" w:rsidDel="00595716">
          <w:delText xml:space="preserve"> v rámci mezinárodního vědeckého projektu COST - CA15212 Citizen Science to promote creativity, scientific literacy, and innovation throughout Europe. Zabývá se problematikou aplikace vybraných metod projektového managementu do podnikové praxe</w:delText>
        </w:r>
        <w:r w:rsidDel="00595716">
          <w:delText xml:space="preserve">, </w:delText>
        </w:r>
        <w:r w:rsidRPr="005D0E72" w:rsidDel="00595716">
          <w:delText xml:space="preserve"> což koresponduje se zaměřením předkládaného studijního programu.</w:delText>
        </w:r>
        <w:r w:rsidDel="00595716">
          <w:delText xml:space="preserve"> Garant je akademickým pracovníkem UTB ve Zlíně a působí zde na základě pracovní smlouvy s celkovou týdenní pracovní dobou odpovídající stanovené týdenní pracovní době podle § 79 zákoníku práce.</w:delText>
        </w:r>
      </w:del>
    </w:p>
    <w:p w:rsidR="00FF18EA" w:rsidRDefault="00FF18EA" w:rsidP="00803B03">
      <w:pPr>
        <w:pStyle w:val="Zkladntext21"/>
        <w:spacing w:after="60" w:line="288" w:lineRule="exact"/>
        <w:ind w:firstLine="0"/>
        <w:jc w:val="both"/>
        <w:rPr>
          <w:rStyle w:val="Nadpis30"/>
        </w:rPr>
      </w:pPr>
      <w:bookmarkStart w:id="550" w:name="bookmark28"/>
    </w:p>
    <w:p w:rsidR="00FF18EA" w:rsidRDefault="00FF18EA">
      <w:pPr>
        <w:pStyle w:val="Nadpis31"/>
        <w:keepNext/>
        <w:keepLines/>
        <w:shd w:val="clear" w:color="auto" w:fill="auto"/>
        <w:spacing w:before="0" w:after="42" w:line="240" w:lineRule="exact"/>
        <w:ind w:left="420"/>
        <w:rPr>
          <w:rStyle w:val="Nadpis30"/>
        </w:rPr>
      </w:pPr>
    </w:p>
    <w:p w:rsidR="00FF18EA" w:rsidRDefault="00FF18EA">
      <w:pPr>
        <w:pStyle w:val="Nadpis31"/>
        <w:keepNext/>
        <w:keepLines/>
        <w:shd w:val="clear" w:color="auto" w:fill="auto"/>
        <w:spacing w:before="0" w:after="42" w:line="240" w:lineRule="exact"/>
        <w:ind w:left="420"/>
        <w:rPr>
          <w:rStyle w:val="Nadpis30"/>
          <w:color w:val="70AD47"/>
        </w:rPr>
      </w:pPr>
      <w:r w:rsidRPr="00016D7E">
        <w:rPr>
          <w:rStyle w:val="Nadpis30"/>
          <w:color w:val="70AD47"/>
        </w:rPr>
        <w:t>Personální zabezpečení studijního programu</w:t>
      </w:r>
      <w:bookmarkEnd w:id="550"/>
    </w:p>
    <w:p w:rsidR="00FF18EA" w:rsidRPr="00016D7E" w:rsidRDefault="00FF18EA">
      <w:pPr>
        <w:pStyle w:val="Nadpis31"/>
        <w:keepNext/>
        <w:keepLines/>
        <w:shd w:val="clear" w:color="auto" w:fill="auto"/>
        <w:spacing w:before="0" w:after="42" w:line="240" w:lineRule="exact"/>
        <w:ind w:left="420"/>
        <w:rPr>
          <w:color w:val="70AD47"/>
        </w:rPr>
      </w:pPr>
    </w:p>
    <w:p w:rsidR="00FF18EA" w:rsidRDefault="00FF18EA" w:rsidP="000A7DF5">
      <w:pPr>
        <w:pStyle w:val="Zkladntext71"/>
        <w:shd w:val="clear" w:color="auto" w:fill="auto"/>
        <w:spacing w:before="0" w:after="138" w:line="317" w:lineRule="exact"/>
        <w:ind w:left="905" w:hanging="181"/>
        <w:jc w:val="left"/>
      </w:pPr>
      <w:r>
        <w:t>• Zhodnocení celkového personálního zabezpečení studijního programu z hlediska naplnění standardů</w:t>
      </w:r>
    </w:p>
    <w:p w:rsidR="00FF18EA" w:rsidRDefault="00FF18EA">
      <w:pPr>
        <w:pStyle w:val="Nadpis40"/>
        <w:keepNext/>
        <w:keepLines/>
        <w:shd w:val="clear" w:color="auto" w:fill="auto"/>
        <w:spacing w:after="60" w:line="220" w:lineRule="exact"/>
        <w:ind w:left="3580"/>
      </w:pPr>
      <w:bookmarkStart w:id="551" w:name="bookmark29"/>
      <w:r>
        <w:t>Standardy 6.1-6.2, 6.7-6.8</w:t>
      </w:r>
      <w:bookmarkEnd w:id="551"/>
    </w:p>
    <w:p w:rsidR="00FF18EA" w:rsidRPr="006D453F" w:rsidRDefault="00FF18EA" w:rsidP="006D453F">
      <w:pPr>
        <w:pStyle w:val="Zkladntext21"/>
        <w:shd w:val="clear" w:color="auto" w:fill="auto"/>
        <w:spacing w:before="0" w:after="60" w:line="288" w:lineRule="exact"/>
        <w:ind w:firstLine="0"/>
        <w:jc w:val="both"/>
      </w:pPr>
      <w:r>
        <w:t>Zabezpečení kvality výuky studijního programu souvisí s celkovým personálním zabezpečením výuky na Fakultě logistiky a krizového řízení UTB ve Zlíně. Personální zabezpečení studijního programu Aplikovaná logistika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w:t>
      </w:r>
      <w:r w:rsidRPr="006D453F">
        <w:t xml:space="preserve"> pracujících v režimu DPP se předpokládá prodloužení smlouvy, respektive uzavření nové dohody tak, aby byla zajištěna kvalita a kontinuita výuky po celou předpokládanou dobu platnosti akreditace.</w:t>
      </w:r>
    </w:p>
    <w:p w:rsidR="00FF18EA" w:rsidRPr="006D453F" w:rsidRDefault="00FF18EA" w:rsidP="00B60F10">
      <w:pPr>
        <w:pStyle w:val="Zkladntext21"/>
        <w:spacing w:before="0" w:after="60" w:line="288" w:lineRule="atLeast"/>
        <w:ind w:firstLine="0"/>
        <w:jc w:val="both"/>
      </w:pPr>
      <w:r w:rsidRPr="006D453F">
        <w:t xml:space="preserve">Počet akademických pracovníků zabezpečujících studijní program </w:t>
      </w:r>
      <w:r>
        <w:t xml:space="preserve">Aplikovaná logistika </w:t>
      </w:r>
      <w:r w:rsidRPr="006D453F">
        <w:t xml:space="preserve"> odpovídá typu studijního programu, oblasti vzdělávání </w:t>
      </w:r>
      <w:r>
        <w:t>Ekonomické obory (33</w:t>
      </w:r>
      <w:ins w:id="552" w:author="Eva Skýbová" w:date="2018-06-07T14:11:00Z">
        <w:r>
          <w:t xml:space="preserve"> </w:t>
        </w:r>
      </w:ins>
      <w:r>
        <w:t>%) a doprava (67</w:t>
      </w:r>
      <w:ins w:id="553" w:author="Eva Skýbová" w:date="2018-06-07T14:11:00Z">
        <w:r>
          <w:t xml:space="preserve"> </w:t>
        </w:r>
      </w:ins>
      <w:r>
        <w:t xml:space="preserve">%) </w:t>
      </w:r>
      <w:r w:rsidRPr="006D453F">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w:t>
      </w:r>
      <w:ins w:id="554" w:author="Eva Skýbová" w:date="2018-06-07T14:13:00Z">
        <w:r>
          <w:t>.</w:t>
        </w:r>
      </w:ins>
      <w:r w:rsidRPr="006D453F">
        <w:t xml:space="preserve"> </w:t>
      </w:r>
      <w:del w:id="555" w:author="Eva Skýbová" w:date="2018-06-07T14:13:00Z">
        <w:r w:rsidRPr="006D453F" w:rsidDel="00B01CE3">
          <w:delText>(Rámcová kritéria uplatňovaná při habilitačním řízení a řízení ke jmenování profesorem na Fakultě technologické UTB ve Zlíně)</w:delText>
        </w:r>
        <w:r w:rsidRPr="00B60F10" w:rsidDel="00B01CE3">
          <w:rPr>
            <w:vertAlign w:val="superscript"/>
          </w:rPr>
          <w:footnoteReference w:id="37"/>
        </w:r>
        <w:r w:rsidRPr="00B60F10" w:rsidDel="00B01CE3">
          <w:rPr>
            <w:vertAlign w:val="superscript"/>
          </w:rPr>
          <w:delText>.</w:delText>
        </w:r>
        <w:r w:rsidRPr="006D7347" w:rsidDel="00B01CE3">
          <w:delText xml:space="preserve"> </w:delText>
        </w:r>
      </w:del>
      <w:r w:rsidRPr="006D453F">
        <w:t>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6D7347">
        <w:rPr>
          <w:vertAlign w:val="superscript"/>
        </w:rPr>
        <w:footnoteReference w:id="38"/>
      </w:r>
      <w:r w:rsidRPr="006D453F">
        <w:t>.</w:t>
      </w:r>
    </w:p>
    <w:p w:rsidR="00FF18EA" w:rsidRDefault="00FF18EA">
      <w:pPr>
        <w:pStyle w:val="Zkladntext21"/>
        <w:shd w:val="clear" w:color="auto" w:fill="auto"/>
        <w:spacing w:before="0" w:after="60" w:line="288" w:lineRule="exact"/>
        <w:ind w:firstLine="0"/>
        <w:jc w:val="both"/>
      </w:pPr>
      <w:r w:rsidRPr="007374E9">
        <w:t>Ve studijním programu vyučují výhradně akademičtí pracovníci s titulem profesor, docent</w:t>
      </w:r>
      <w:ins w:id="563" w:author="Eva Skýbová" w:date="2018-06-07T15:16:00Z">
        <w:r>
          <w:t xml:space="preserve"> a odborní asisteni,</w:t>
        </w:r>
      </w:ins>
      <w:del w:id="564" w:author="Eva Skýbová" w:date="2018-06-07T15:16:00Z">
        <w:r w:rsidRPr="007374E9" w:rsidDel="00AA3364">
          <w:delText xml:space="preserve"> a pracovníci s vědeckou hodností </w:delText>
        </w:r>
      </w:del>
      <w:ins w:id="565" w:author="Eva Skýbová" w:date="2018-06-07T15:16:00Z">
        <w:r>
          <w:t xml:space="preserve"> </w:t>
        </w:r>
      </w:ins>
      <w:r w:rsidRPr="007374E9">
        <w:t>popř. i asistenti</w:t>
      </w:r>
      <w:ins w:id="566" w:author="Eva Skýbová" w:date="2018-06-07T15:17:00Z">
        <w:r>
          <w:t xml:space="preserve"> a jeden lektor</w:t>
        </w:r>
      </w:ins>
      <w:r w:rsidRPr="007374E9">
        <w:t>.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w:t>
      </w:r>
      <w:del w:id="567" w:author="Eva Skýbová" w:date="2018-06-07T15:17:00Z">
        <w:r w:rsidRPr="007374E9" w:rsidDel="00AA3364">
          <w:delText xml:space="preserve"> </w:delText>
        </w:r>
      </w:del>
      <w:r w:rsidRPr="007374E9">
        <w:t>-</w:t>
      </w:r>
      <w:del w:id="568" w:author="Eva Skýbová" w:date="2018-06-07T15:17:00Z">
        <w:r w:rsidRPr="007374E9" w:rsidDel="00AA3364">
          <w:delText xml:space="preserve"> </w:delText>
        </w:r>
      </w:del>
      <w:r w:rsidRPr="007374E9">
        <w:t xml:space="preserve">Personální zabezpečení. Je samozřejmé, že do budoucna je </w:t>
      </w:r>
      <w:r>
        <w:t>nutné</w:t>
      </w:r>
      <w:r w:rsidRPr="007374E9">
        <w:t xml:space="preserve"> počítat s dalším posílením personálního zabezpečení studijního programu</w:t>
      </w:r>
      <w:del w:id="569" w:author="Eva Skýbová" w:date="2018-06-07T15:17:00Z">
        <w:r w:rsidRPr="007374E9" w:rsidDel="00AA3364">
          <w:delText>,</w:delText>
        </w:r>
      </w:del>
      <w:r w:rsidRPr="007374E9">
        <w:t xml:space="preserve"> co do počtu doktorů,  docentů a profesorů, a to nejlépe </w:t>
      </w:r>
      <w:del w:id="570" w:author="Eva Skýbová" w:date="2018-06-06T16:13:00Z">
        <w:r w:rsidRPr="007374E9" w:rsidDel="00595716">
          <w:delText xml:space="preserve">v </w:delText>
        </w:r>
      </w:del>
      <w:ins w:id="571" w:author="Eva Skýbová" w:date="2018-06-06T16:13:00Z">
        <w:r>
          <w:t>z</w:t>
        </w:r>
        <w:r w:rsidRPr="007374E9">
          <w:t xml:space="preserve"> </w:t>
        </w:r>
      </w:ins>
      <w:r w:rsidRPr="007374E9">
        <w:t>oblasti logistiky,  řízení výroby či průmyslového inženýrství, což je také klíčové pro daný program. Vzhledem k tomu, že celkově v České republice neexistuje habilitační či profesorské řízení vyloženě zaměřené na logistiku jako takovou, je garantem programu nyní akademický pracovník garantující ekonomickou třetinu předmětů, převážně teoretického základu, které jsou nutnou součástí pro vzdělání v aplikované logistice. V poměrně krátké době je možné počítat s jeho habilitačním  řízením na Fakul</w:t>
      </w:r>
      <w:r>
        <w:t>tě managementu a ekonomiky, UTB</w:t>
      </w:r>
      <w:r w:rsidRPr="007374E9">
        <w:t>.</w:t>
      </w:r>
      <w:r>
        <w:t xml:space="preserve"> </w:t>
      </w:r>
      <w:ins w:id="572" w:author="Eva Skýbová" w:date="2018-06-07T15:18:00Z">
        <w:r>
          <w:t>Z</w:t>
        </w:r>
      </w:ins>
      <w:ins w:id="573" w:author="Eva Skýbová" w:date="2018-06-06T16:14:00Z">
        <w:r w:rsidRPr="00FF18EA">
          <w:rPr>
            <w:rPrChange w:id="574" w:author="Eva Skýbová" w:date="2018-06-06T16:14:00Z">
              <w:rPr>
                <w:highlight w:val="yellow"/>
              </w:rPr>
            </w:rPrChange>
          </w:rPr>
          <w:t xml:space="preserve">ačátek jeho habilitačního řízení </w:t>
        </w:r>
      </w:ins>
      <w:ins w:id="575" w:author="Eva Skýbová" w:date="2018-06-07T15:18:00Z">
        <w:r w:rsidRPr="0035782A">
          <w:t xml:space="preserve">se </w:t>
        </w:r>
        <w:r>
          <w:t>p</w:t>
        </w:r>
        <w:r w:rsidRPr="0035782A">
          <w:t xml:space="preserve">ředpokládá </w:t>
        </w:r>
        <w:r>
          <w:t>v</w:t>
        </w:r>
      </w:ins>
      <w:ins w:id="576" w:author="Eva Skýbová" w:date="2018-06-06T16:14:00Z">
        <w:r w:rsidRPr="00FF18EA">
          <w:rPr>
            <w:rPrChange w:id="577" w:author="Eva Skýbová" w:date="2018-06-06T16:14:00Z">
              <w:rPr>
                <w:highlight w:val="yellow"/>
              </w:rPr>
            </w:rPrChange>
          </w:rPr>
          <w:t xml:space="preserve"> led</w:t>
        </w:r>
        <w:r>
          <w:t>nu</w:t>
        </w:r>
        <w:r w:rsidRPr="00FF18EA">
          <w:rPr>
            <w:rPrChange w:id="578" w:author="Eva Skýbová" w:date="2018-06-06T16:14:00Z">
              <w:rPr>
                <w:highlight w:val="yellow"/>
              </w:rPr>
            </w:rPrChange>
          </w:rPr>
          <w:t xml:space="preserve"> 2019</w:t>
        </w:r>
        <w:r w:rsidRPr="00595716">
          <w:t>.</w:t>
        </w:r>
        <w:r>
          <w:t xml:space="preserve"> </w:t>
        </w:r>
      </w:ins>
      <w:r>
        <w:t xml:space="preserve">Tuto skutečnost si uvědomujeme a z tohoto důvodu je mentorem celého programu </w:t>
      </w:r>
      <w:del w:id="579" w:author="Eva Skýbová" w:date="2018-06-07T15:19:00Z">
        <w:r w:rsidDel="00AA3364">
          <w:delText xml:space="preserve">je </w:delText>
        </w:r>
      </w:del>
      <w:r>
        <w:t>prof. Vieroslav Molnár, který byl v roce 2015 jmenován profesorem v oblasti logistika.</w:t>
      </w:r>
      <w:r w:rsidRPr="007374E9">
        <w:t xml:space="preserve"> Vzhledem k tomu, že v současné době je na FLKŘ  uskutečňován pouze logistický profil  Řízení výrobních a logistických systémů oboru Ovládání rizik a specializace v NMgr. Rizika výrobních a logistických procesů, programu Bezpečnost společnosti, fakulta nedisponuje velkým množstvím akademických pracovníků zabývající se touto problematikou. V důsledku této skutečnosti je podepsáno memorandum s Fakultou managementu a ekonomiky</w:t>
      </w:r>
      <w:del w:id="580" w:author="Eva Skýbová" w:date="2018-06-06T16:17:00Z">
        <w:r w:rsidRPr="007374E9" w:rsidDel="00595716">
          <w:delText>,</w:delText>
        </w:r>
      </w:del>
      <w:r w:rsidRPr="007374E9">
        <w:t xml:space="preserve">  o spolupráci ve výuce  několika klíčových předmětů z oblasti logistiky</w:t>
      </w:r>
      <w:r>
        <w:t xml:space="preserve"> (např. Provozní Management</w:t>
      </w:r>
      <w:ins w:id="581" w:author="Eva Skýbová" w:date="2018-06-07T15:19:00Z">
        <w:r>
          <w:t xml:space="preserve"> - </w:t>
        </w:r>
      </w:ins>
      <w:del w:id="582" w:author="Eva Skýbová" w:date="2018-06-07T15:19:00Z">
        <w:r w:rsidDel="00AA3364">
          <w:delText xml:space="preserve"> </w:delText>
        </w:r>
      </w:del>
      <w:r>
        <w:t>doc. Tuček, Průmysl 4.0 digitalizace logistických činností</w:t>
      </w:r>
      <w:ins w:id="583" w:author="Eva Skýbová" w:date="2018-06-07T15:19:00Z">
        <w:r>
          <w:t xml:space="preserve"> -</w:t>
        </w:r>
      </w:ins>
      <w:r>
        <w:t xml:space="preserve"> prof. Chromjaková)  a dále počítáme i se zapojením dr. Ferenčíkové a dr. Macurové, které se specializují na logistiku jako takovou a jejich zapojení bude upřesněno aktuálně</w:t>
      </w:r>
      <w:ins w:id="584" w:author="Eva Skýbová" w:date="2018-06-06T16:15:00Z">
        <w:r>
          <w:t xml:space="preserve">, </w:t>
        </w:r>
        <w:r w:rsidRPr="00FF18EA">
          <w:rPr>
            <w:rPrChange w:id="585" w:author="Eva Skýbová" w:date="2018-06-06T16:19:00Z">
              <w:rPr>
                <w:highlight w:val="yellow"/>
              </w:rPr>
            </w:rPrChange>
          </w:rPr>
          <w:t>a to především ve spolupráci na předmětech</w:t>
        </w:r>
        <w:r>
          <w:t xml:space="preserve"> Logistické řízení nákupu (dr. Ferenčíková) a Výrobní a distribuční logistika  (Dr. Macurová) </w:t>
        </w:r>
      </w:ins>
      <w:ins w:id="586" w:author="Eva Skýbová" w:date="2018-06-06T16:17:00Z">
        <w:r>
          <w:t>do té doby, dokud</w:t>
        </w:r>
      </w:ins>
      <w:ins w:id="587" w:author="Eva Skýbová" w:date="2018-06-06T16:16:00Z">
        <w:r w:rsidRPr="007374E9">
          <w:t xml:space="preserve"> si fakulta </w:t>
        </w:r>
      </w:ins>
      <w:ins w:id="588" w:author="Eva Skýbová" w:date="2018-06-06T16:18:00Z">
        <w:r>
          <w:t>ne</w:t>
        </w:r>
      </w:ins>
      <w:ins w:id="589" w:author="Eva Skýbová" w:date="2018-06-06T16:16:00Z">
        <w:r w:rsidRPr="007374E9">
          <w:t xml:space="preserve">vytvoří </w:t>
        </w:r>
      </w:ins>
      <w:ins w:id="590" w:author="Eva Skýbová" w:date="2018-06-06T16:18:00Z">
        <w:r>
          <w:t>své vlastní personální zabezpečení</w:t>
        </w:r>
      </w:ins>
      <w:ins w:id="591" w:author="Eva Skýbová" w:date="2018-06-06T16:16:00Z">
        <w:r>
          <w:t xml:space="preserve"> (přijmutím nových AP nebo zvýšením kvalifikace stávajících AP)</w:t>
        </w:r>
        <w:r w:rsidRPr="007374E9">
          <w:t xml:space="preserve"> a to na dobu maximálně dvou </w:t>
        </w:r>
        <w:r w:rsidRPr="00FF18EA">
          <w:rPr>
            <w:rPrChange w:id="592" w:author="Eva Skýbová" w:date="2018-06-06T16:20:00Z">
              <w:rPr>
                <w:highlight w:val="yellow"/>
              </w:rPr>
            </w:rPrChange>
          </w:rPr>
          <w:t>až tří let.</w:t>
        </w:r>
        <w:r>
          <w:t xml:space="preserve"> </w:t>
        </w:r>
      </w:ins>
      <w:ins w:id="593" w:author="Eva Skýbová" w:date="2018-06-06T16:15:00Z">
        <w:r>
          <w:t>V současné době se  obě podílí na výuce v </w:t>
        </w:r>
      </w:ins>
      <w:ins w:id="594" w:author="Eva Skýbová" w:date="2018-06-07T15:19:00Z">
        <w:r>
          <w:t>N</w:t>
        </w:r>
      </w:ins>
      <w:ins w:id="595" w:author="Eva Skýbová" w:date="2018-06-06T16:15:00Z">
        <w:r>
          <w:t>Mgr. programu Bezpečnost společnosti ve specializaci Rizika výrobních a logistických procesů)</w:t>
        </w:r>
      </w:ins>
      <w:ins w:id="596" w:author="Eva Skýbová" w:date="2018-06-06T16:17:00Z">
        <w:r>
          <w:t>.</w:t>
        </w:r>
      </w:ins>
      <w:ins w:id="597" w:author="Eva Skýbová" w:date="2018-06-06T16:15:00Z">
        <w:r w:rsidRPr="007374E9">
          <w:t xml:space="preserve"> </w:t>
        </w:r>
      </w:ins>
      <w:del w:id="598" w:author="Eva Skýbová" w:date="2018-06-06T16:16:00Z">
        <w:r w:rsidDel="00595716">
          <w:delText xml:space="preserve"> </w:delText>
        </w:r>
      </w:del>
      <w:del w:id="599" w:author="Eva Skýbová" w:date="2018-06-06T16:17:00Z">
        <w:r w:rsidDel="00595716">
          <w:delText>(v současné době se podílí na výuce v Mgr. programu Bezpečnost společnosti ve specializaci Rizika výrobních a logistických procesů)</w:delText>
        </w:r>
        <w:r w:rsidRPr="007374E9" w:rsidDel="00595716">
          <w:delText>, než si fakulta vytvoří svoje</w:delText>
        </w:r>
        <w:r w:rsidDel="00595716">
          <w:delText xml:space="preserve"> (přijmutím nových AP nebo zvýšením kvalifikace stávajících AP)</w:delText>
        </w:r>
        <w:r w:rsidRPr="007374E9" w:rsidDel="00595716">
          <w:delText xml:space="preserve"> a to na dobu maximálně dvou až tří let.</w:delText>
        </w:r>
        <w:r w:rsidDel="00595716">
          <w:delText xml:space="preserve"> </w:delText>
        </w:r>
        <w:r w:rsidRPr="007374E9" w:rsidDel="00595716">
          <w:delText xml:space="preserve"> </w:delText>
        </w:r>
      </w:del>
      <w:r w:rsidRPr="007374E9">
        <w:t>Mimo jiné akademičtí pracovníci, kteří se podílejí na realizaci studijního programu, vykonávají tvůrčí činnost, která odpovídá jejich odborné náplni.</w:t>
      </w:r>
    </w:p>
    <w:p w:rsidR="00FF18EA" w:rsidRDefault="00FF18EA">
      <w:pPr>
        <w:pStyle w:val="Zkladntext21"/>
        <w:numPr>
          <w:ins w:id="600" w:author="Eva Skýbová" w:date="2018-06-06T16:18:00Z"/>
        </w:numPr>
        <w:shd w:val="clear" w:color="auto" w:fill="auto"/>
        <w:spacing w:before="0" w:after="60" w:line="288" w:lineRule="exact"/>
        <w:ind w:firstLine="0"/>
        <w:jc w:val="both"/>
        <w:rPr>
          <w:ins w:id="601" w:author="Eva Skýbová" w:date="2018-06-06T16:18:00Z"/>
        </w:rPr>
      </w:pPr>
    </w:p>
    <w:p w:rsidR="00FF18EA" w:rsidRDefault="00FF18EA" w:rsidP="00593B93">
      <w:pPr>
        <w:pStyle w:val="Zkladntext21"/>
        <w:numPr>
          <w:ins w:id="602" w:author="Eva Skýbová" w:date="2018-06-06T16:19:00Z"/>
        </w:numPr>
        <w:shd w:val="clear" w:color="auto" w:fill="auto"/>
        <w:spacing w:before="0" w:after="60" w:line="288" w:lineRule="exact"/>
        <w:ind w:firstLine="0"/>
        <w:jc w:val="both"/>
        <w:rPr>
          <w:ins w:id="603" w:author="Eva Skýbová" w:date="2018-06-06T16:19:00Z"/>
        </w:rPr>
      </w:pPr>
      <w:ins w:id="604" w:author="Eva Skýbová" w:date="2018-06-06T16:19:00Z">
        <w:r w:rsidRPr="00FF18EA">
          <w:rPr>
            <w:rPrChange w:id="605" w:author="Eva Skýbová" w:date="2018-06-06T16:20:00Z">
              <w:rPr>
                <w:highlight w:val="yellow"/>
              </w:rPr>
            </w:rPrChange>
          </w:rPr>
          <w:t>Dále je</w:t>
        </w:r>
        <w:r>
          <w:t xml:space="preserve"> nutné podotknout, že v současné době Ing. Jakub Rak, Ph.D. a Ing. Petr Svoboda velmi úzce spolupracuje s prof. Dvořákem, který zabezpečuje výuku předmětu Informatika, a tudíž je reálné předpokládat, že se dr. Rak stane jeho nástupcem  tak, aby byla zabezpečena kontinuita v předmětu.</w:t>
        </w:r>
      </w:ins>
    </w:p>
    <w:p w:rsidR="00FF18EA" w:rsidRDefault="00FF18EA" w:rsidP="00593B93">
      <w:pPr>
        <w:pStyle w:val="Zkladntext21"/>
        <w:shd w:val="clear" w:color="auto" w:fill="auto"/>
        <w:spacing w:before="0" w:after="60" w:line="288" w:lineRule="exact"/>
        <w:ind w:firstLine="0"/>
        <w:jc w:val="both"/>
        <w:sectPr w:rsidR="00FF18EA">
          <w:pgSz w:w="11900" w:h="16840"/>
          <w:pgMar w:top="1334" w:right="1383" w:bottom="1504" w:left="1378" w:header="0" w:footer="3" w:gutter="0"/>
          <w:cols w:space="708"/>
          <w:noEndnote/>
          <w:docGrid w:linePitch="360"/>
        </w:sectPr>
      </w:pPr>
      <w:ins w:id="606" w:author="Eva Skýbová" w:date="2018-06-06T16:19:00Z">
        <w:r>
          <w:t xml:space="preserve">Taktéž Ing. Slavomíra Vargová, Ph.D., Ing. Marek Tomaštík, Ph.D. a </w:t>
        </w:r>
        <w:r w:rsidRPr="001F40D7">
          <w:t xml:space="preserve">Ing. et. Ing. Jiří Konečný, Ph.D., </w:t>
        </w:r>
        <w:r>
          <w:t>velmi úzce spolupracuji s </w:t>
        </w:r>
        <w:r w:rsidRPr="001F40D7">
          <w:t>prof. Ing. Františ</w:t>
        </w:r>
        <w:r>
          <w:t>kem</w:t>
        </w:r>
        <w:r w:rsidRPr="001F40D7">
          <w:t xml:space="preserve"> Bož</w:t>
        </w:r>
        <w:r>
          <w:t>kem</w:t>
        </w:r>
        <w:r w:rsidRPr="001F40D7">
          <w:t>, CSc.</w:t>
        </w:r>
        <w:r>
          <w:t xml:space="preserve">, a to nejenom v akademických činnostech, ale především v tvůrčí činnosti. Dá se předpokládat zahájení habilitačního řízení u dr. Tomaštíka a dr. Konečného v lednu roku 2020.  Stejně tak se předpokládá zahájení profesorského řízení u doc. Zuzany Tučkové, Ph.D., a to </w:t>
        </w:r>
        <w:r w:rsidRPr="00FF18EA">
          <w:rPr>
            <w:rPrChange w:id="607" w:author="Eva Skýbová" w:date="2018-06-06T16:20:00Z">
              <w:rPr>
                <w:highlight w:val="yellow"/>
              </w:rPr>
            </w:rPrChange>
          </w:rPr>
          <w:t>nejpozději v</w:t>
        </w:r>
        <w:r>
          <w:t> </w:t>
        </w:r>
        <w:r w:rsidRPr="00FF18EA">
          <w:rPr>
            <w:rPrChange w:id="608" w:author="Eva Skýbová" w:date="2018-06-06T16:20:00Z">
              <w:rPr>
                <w:highlight w:val="yellow"/>
              </w:rPr>
            </w:rPrChange>
          </w:rPr>
          <w:t>lednu 2020.</w:t>
        </w:r>
      </w:ins>
    </w:p>
    <w:p w:rsidR="00FF18EA" w:rsidRPr="009E336A" w:rsidRDefault="00FF18EA" w:rsidP="009E336A">
      <w:pPr>
        <w:pStyle w:val="Zkladntext71"/>
        <w:shd w:val="clear" w:color="auto" w:fill="auto"/>
        <w:spacing w:before="0" w:after="165" w:line="240" w:lineRule="exact"/>
        <w:ind w:left="760" w:firstLine="0"/>
        <w:jc w:val="left"/>
        <w:rPr>
          <w:color w:val="auto"/>
        </w:rPr>
      </w:pPr>
      <w:r>
        <w:t xml:space="preserve">• </w:t>
      </w:r>
      <w:r w:rsidRPr="009E336A">
        <w:rPr>
          <w:color w:val="auto"/>
        </w:rPr>
        <w:t>Personální zabezpečení předmětů profilujícího základu</w:t>
      </w:r>
    </w:p>
    <w:p w:rsidR="00FF18EA" w:rsidRPr="009E336A" w:rsidRDefault="00FF18EA" w:rsidP="009E336A">
      <w:pPr>
        <w:keepNext/>
        <w:keepLines/>
        <w:spacing w:after="120" w:line="220" w:lineRule="exact"/>
        <w:jc w:val="center"/>
        <w:outlineLvl w:val="3"/>
        <w:rPr>
          <w:rFonts w:ascii="Calibri" w:hAnsi="Calibri" w:cs="Calibri"/>
          <w:color w:val="auto"/>
          <w:sz w:val="22"/>
          <w:szCs w:val="22"/>
        </w:rPr>
      </w:pPr>
      <w:bookmarkStart w:id="609" w:name="bookmark30"/>
      <w:r w:rsidRPr="009E336A">
        <w:rPr>
          <w:rFonts w:ascii="Calibri" w:hAnsi="Calibri" w:cs="Calibri"/>
          <w:color w:val="auto"/>
          <w:sz w:val="22"/>
          <w:szCs w:val="22"/>
        </w:rPr>
        <w:t>Standardy 6.4, 6.9-6.10</w:t>
      </w:r>
      <w:bookmarkEnd w:id="609"/>
    </w:p>
    <w:p w:rsidR="00FF18EA" w:rsidRPr="009E336A" w:rsidRDefault="00FF18EA" w:rsidP="00593B93">
      <w:pPr>
        <w:numPr>
          <w:ins w:id="610" w:author="Eva Skýbová" w:date="2018-06-06T16:20:00Z"/>
        </w:numPr>
        <w:spacing w:line="288" w:lineRule="exact"/>
        <w:jc w:val="both"/>
        <w:rPr>
          <w:ins w:id="611" w:author="Eva Skýbová" w:date="2018-06-06T16:20:00Z"/>
          <w:rFonts w:ascii="Calibri" w:hAnsi="Calibri" w:cs="Calibri"/>
          <w:color w:val="auto"/>
          <w:sz w:val="21"/>
          <w:szCs w:val="21"/>
        </w:rPr>
      </w:pPr>
      <w:r w:rsidRPr="009E336A">
        <w:rPr>
          <w:rFonts w:ascii="Calibri" w:hAnsi="Calibri" w:cs="Calibri"/>
          <w:color w:val="auto"/>
          <w:sz w:val="21"/>
          <w:szCs w:val="21"/>
        </w:rPr>
        <w:t>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odborným asistentem, který odpovídá dané oblasti vzdělávání nebo v oboru příbuzném.</w:t>
      </w:r>
      <w:ins w:id="612" w:author="Eva Skýbová" w:date="2018-06-06T16:20:00Z">
        <w:r>
          <w:rPr>
            <w:rFonts w:ascii="Calibri" w:hAnsi="Calibri" w:cs="Calibri"/>
            <w:color w:val="auto"/>
            <w:sz w:val="21"/>
            <w:szCs w:val="21"/>
          </w:rPr>
          <w:t xml:space="preserve"> Na výuce předmětů teoretického základu Management, Procesy hodnocení a ovládání rizik se navíc podílí i odborníci z praxe, přičemž u managementu se odborník z praxe podílí i na výuce seminářů, a to převážně formou  </w:t>
        </w:r>
        <w:r w:rsidRPr="00883CA7">
          <w:rPr>
            <w:rFonts w:ascii="Calibri" w:hAnsi="Calibri" w:cs="Calibri"/>
            <w:color w:val="auto"/>
            <w:sz w:val="21"/>
            <w:szCs w:val="21"/>
          </w:rPr>
          <w:t>reálných případových studií zadaných z praxe a také praktickými příklady,  vycházející</w:t>
        </w:r>
      </w:ins>
      <w:ins w:id="613" w:author="Eva Skýbová" w:date="2018-06-06T16:21:00Z">
        <w:r>
          <w:rPr>
            <w:rFonts w:ascii="Calibri" w:hAnsi="Calibri" w:cs="Calibri"/>
            <w:color w:val="auto"/>
            <w:sz w:val="21"/>
            <w:szCs w:val="21"/>
          </w:rPr>
          <w:t>mi</w:t>
        </w:r>
      </w:ins>
      <w:ins w:id="614" w:author="Eva Skýbová" w:date="2018-06-06T16:20:00Z">
        <w:r w:rsidRPr="00883CA7">
          <w:rPr>
            <w:rFonts w:ascii="Calibri" w:hAnsi="Calibri" w:cs="Calibri"/>
            <w:color w:val="auto"/>
            <w:sz w:val="21"/>
            <w:szCs w:val="21"/>
          </w:rPr>
          <w:t xml:space="preserve"> z </w:t>
        </w:r>
      </w:ins>
      <w:ins w:id="615" w:author="Eva Skýbová" w:date="2018-06-06T16:21:00Z">
        <w:r>
          <w:rPr>
            <w:rFonts w:ascii="Calibri" w:hAnsi="Calibri" w:cs="Calibri"/>
            <w:color w:val="auto"/>
            <w:sz w:val="21"/>
            <w:szCs w:val="21"/>
          </w:rPr>
          <w:t>jeho</w:t>
        </w:r>
      </w:ins>
      <w:ins w:id="616" w:author="Eva Skýbová" w:date="2018-06-06T16:20:00Z">
        <w:r w:rsidRPr="00883CA7">
          <w:rPr>
            <w:rFonts w:ascii="Calibri" w:hAnsi="Calibri" w:cs="Calibri"/>
            <w:color w:val="auto"/>
            <w:sz w:val="21"/>
            <w:szCs w:val="21"/>
          </w:rPr>
          <w:t xml:space="preserve"> odborného poznání.</w:t>
        </w:r>
        <w:r>
          <w:rPr>
            <w:rFonts w:ascii="Calibri" w:hAnsi="Calibri" w:cs="Calibri"/>
            <w:color w:val="auto"/>
            <w:sz w:val="21"/>
            <w:szCs w:val="21"/>
          </w:rPr>
          <w:t xml:space="preserve"> Taktéž u předmětů profilujícího základu Logistické řízení nákladů v české i anglické mutaci, Výrobní a distribuční logistika, Výrobní systémy, Technologie nákladní a intermodální dopravy, Projektový management, Integrovaný systém managementu se </w:t>
        </w:r>
      </w:ins>
      <w:ins w:id="617" w:author="Eva Skýbová" w:date="2018-06-06T16:21:00Z">
        <w:r>
          <w:rPr>
            <w:rFonts w:ascii="Calibri" w:hAnsi="Calibri" w:cs="Calibri"/>
            <w:color w:val="auto"/>
            <w:sz w:val="21"/>
            <w:szCs w:val="21"/>
          </w:rPr>
          <w:t xml:space="preserve">na výuce </w:t>
        </w:r>
      </w:ins>
      <w:ins w:id="618" w:author="Eva Skýbová" w:date="2018-06-06T16:20:00Z">
        <w:r>
          <w:rPr>
            <w:rFonts w:ascii="Calibri" w:hAnsi="Calibri" w:cs="Calibri"/>
            <w:color w:val="auto"/>
            <w:sz w:val="21"/>
            <w:szCs w:val="21"/>
          </w:rPr>
          <w:t>podílí odborníci z praxe,</w:t>
        </w:r>
      </w:ins>
      <w:ins w:id="619" w:author="Eva Skýbová" w:date="2018-06-06T16:21:00Z">
        <w:r>
          <w:rPr>
            <w:rFonts w:ascii="Calibri" w:hAnsi="Calibri" w:cs="Calibri"/>
            <w:color w:val="auto"/>
            <w:sz w:val="21"/>
            <w:szCs w:val="21"/>
          </w:rPr>
          <w:t xml:space="preserve"> </w:t>
        </w:r>
      </w:ins>
      <w:ins w:id="620" w:author="Eva Skýbová" w:date="2018-06-06T16:20:00Z">
        <w:r>
          <w:rPr>
            <w:rFonts w:ascii="Calibri" w:hAnsi="Calibri" w:cs="Calibri"/>
            <w:color w:val="auto"/>
            <w:sz w:val="21"/>
            <w:szCs w:val="21"/>
          </w:rPr>
          <w:t xml:space="preserve">a to jak na přednáškách, tak také při výuce na cvičeních opět </w:t>
        </w:r>
        <w:r w:rsidRPr="00883CA7">
          <w:rPr>
            <w:rFonts w:ascii="Calibri" w:hAnsi="Calibri" w:cs="Calibri"/>
            <w:color w:val="auto"/>
            <w:sz w:val="21"/>
            <w:szCs w:val="21"/>
          </w:rPr>
          <w:t xml:space="preserve">formou reálných případových studií zadaných z praxe a také praktickými příklady,  vycházejících z jejich odborného </w:t>
        </w:r>
        <w:r w:rsidRPr="00FF18EA">
          <w:rPr>
            <w:rFonts w:ascii="Calibri" w:hAnsi="Calibri" w:cs="Calibri"/>
            <w:color w:val="auto"/>
            <w:sz w:val="21"/>
            <w:szCs w:val="21"/>
            <w:rPrChange w:id="621" w:author="Eva Skýbová" w:date="2018-06-06T16:20:00Z">
              <w:rPr>
                <w:rFonts w:ascii="Calibri" w:hAnsi="Calibri" w:cs="Calibri"/>
                <w:color w:val="auto"/>
                <w:sz w:val="21"/>
                <w:szCs w:val="21"/>
                <w:highlight w:val="yellow"/>
              </w:rPr>
            </w:rPrChange>
          </w:rPr>
          <w:t>poznání.</w:t>
        </w:r>
        <w:r>
          <w:rPr>
            <w:rFonts w:ascii="Calibri" w:hAnsi="Calibri" w:cs="Calibri"/>
            <w:color w:val="auto"/>
            <w:sz w:val="21"/>
            <w:szCs w:val="21"/>
          </w:rPr>
          <w:t xml:space="preserve"> </w:t>
        </w:r>
      </w:ins>
    </w:p>
    <w:p w:rsidR="00FF18EA" w:rsidRPr="009E336A" w:rsidRDefault="00FF18EA" w:rsidP="009E336A">
      <w:pPr>
        <w:spacing w:line="288" w:lineRule="exact"/>
        <w:jc w:val="both"/>
        <w:rPr>
          <w:rFonts w:ascii="Calibri" w:hAnsi="Calibri" w:cs="Calibri"/>
          <w:color w:val="auto"/>
          <w:sz w:val="21"/>
          <w:szCs w:val="21"/>
        </w:rPr>
      </w:pPr>
    </w:p>
    <w:p w:rsidR="00FF18EA" w:rsidRDefault="00FF18EA" w:rsidP="00D929BC">
      <w:pPr>
        <w:pStyle w:val="Zkladntext71"/>
        <w:shd w:val="clear" w:color="auto" w:fill="auto"/>
        <w:spacing w:before="0" w:after="165" w:line="240" w:lineRule="exact"/>
        <w:ind w:left="760" w:firstLine="0"/>
        <w:jc w:val="left"/>
      </w:pPr>
    </w:p>
    <w:p w:rsidR="00FF18EA" w:rsidRDefault="00FF18EA">
      <w:pPr>
        <w:pStyle w:val="Zkladntext21"/>
        <w:shd w:val="clear" w:color="auto" w:fill="auto"/>
        <w:spacing w:before="0" w:after="0" w:line="288" w:lineRule="exact"/>
        <w:ind w:firstLine="0"/>
        <w:jc w:val="both"/>
      </w:pPr>
    </w:p>
    <w:p w:rsidR="00FF18EA" w:rsidRDefault="00FF18EA">
      <w:pPr>
        <w:pStyle w:val="Zkladntext71"/>
        <w:numPr>
          <w:ilvl w:val="0"/>
          <w:numId w:val="3"/>
          <w:numberingChange w:id="622" w:author="Eva Skýbová" w:date="2018-06-06T15:57:00Z" w:original="•"/>
        </w:numPr>
        <w:shd w:val="clear" w:color="auto" w:fill="auto"/>
        <w:tabs>
          <w:tab w:val="left" w:pos="1134"/>
        </w:tabs>
        <w:spacing w:before="0" w:after="105" w:line="240" w:lineRule="exact"/>
        <w:ind w:left="760" w:firstLine="0"/>
        <w:jc w:val="both"/>
      </w:pPr>
      <w:r>
        <w:t>Kvalifikace odborníků z praxe zapojených do výuky ve studijním programu</w:t>
      </w:r>
    </w:p>
    <w:p w:rsidR="00FF18EA" w:rsidRDefault="00FF18EA">
      <w:pPr>
        <w:pStyle w:val="Nadpis40"/>
        <w:keepNext/>
        <w:keepLines/>
        <w:shd w:val="clear" w:color="auto" w:fill="auto"/>
        <w:spacing w:after="64" w:line="220" w:lineRule="exact"/>
        <w:ind w:left="3580"/>
      </w:pPr>
      <w:bookmarkStart w:id="623" w:name="bookmark31"/>
      <w:r>
        <w:t>Standardy 6.5-6.6</w:t>
      </w:r>
      <w:bookmarkEnd w:id="623"/>
    </w:p>
    <w:p w:rsidR="00FF18EA" w:rsidRDefault="00FF18EA" w:rsidP="00F1547A">
      <w:pPr>
        <w:pStyle w:val="Zkladntext21"/>
        <w:spacing w:after="518" w:line="288" w:lineRule="exact"/>
        <w:jc w:val="both"/>
      </w:pPr>
      <w:r>
        <w:t xml:space="preserve">        Do výuky předmětů ve studijním programu Aplikovaná logistika je  zapojeno celkem  13 odborníků z praxe. Všichni mají vysokoškolské vzdělání získané absolvováním magisterského studijního programu a 4 z nich mají ukončené doktorské studium v oborech dopravní prostředky a infrastruktura, doprava logických procesů, podnikový management a management a ekonomika. Všichni odborníci z praxe ve svém oboru působí po dobu mnohem delší, než je požadovaných pět let a jejich odborné působení od absolvování VŠ je v souladu s programem Aplikovaná logistika. Většina z nich pracuje přímo v rámci logistiky a výroby v podnicích, ve který jsou smluvně zabezpečeny pro studenty programu jejich povinné praxe. Pozice odborníků z praxe jsou General Manager Supply Chain, Manager úseku logistiky, Manažer kvality- vedoucí úseku kvality, Ředitel logistiky, Vedoucí oddělení technologií, Průmyslový inženýr odpovědný za tvorbu a koncepci trvalého zlepšování podniku, Technik kvality ve výrobním závodě, Strategic Procurement, Manažer Kvality, Interní auditor, Výkonný manažer. </w:t>
      </w:r>
      <w:ins w:id="624" w:author="Eva Skýbová" w:date="2018-06-06T16:22:00Z">
        <w:r w:rsidRPr="00FF18EA">
          <w:rPr>
            <w:rPrChange w:id="625" w:author="Eva Skýbová" w:date="2018-06-06T16:22:00Z">
              <w:rPr>
                <w:highlight w:val="yellow"/>
              </w:rPr>
            </w:rPrChange>
          </w:rPr>
          <w:t>V</w:t>
        </w:r>
        <w:r>
          <w:t> </w:t>
        </w:r>
        <w:r w:rsidRPr="00FF18EA">
          <w:rPr>
            <w:rPrChange w:id="626" w:author="Eva Skýbová" w:date="2018-06-06T16:22:00Z">
              <w:rPr>
                <w:highlight w:val="yellow"/>
              </w:rPr>
            </w:rPrChange>
          </w:rPr>
          <w:t>rámci</w:t>
        </w:r>
        <w:r>
          <w:t xml:space="preserve"> přednášené problematiky je jejich hlavním přínosem uvedení teoretického poznání do  reálných praktických ukázek. Celkem tři odborníci z praxe se budou podílet i na výuce seminářů a cvičení a v rámci předmětů Management, Logistické řízení nákupu a Výrobní a distribuční logistika, a to převážně formou  reálných případových studií zadaných z praxe a také praktickými příklady, vycházejících z jejich </w:t>
        </w:r>
        <w:r w:rsidRPr="008C214B">
          <w:t>odborného poznání</w:t>
        </w:r>
        <w:r>
          <w:t xml:space="preserve">. Zapojení výše uvedených odborníků z praxe i jejich výběr převážně na profilové předměty odborného základu je zcela v souladu s cíli studijního programu a umožní studentům reálný náhled na podnikovou praxi. Jejich spolupráce se předpokládá také v rovině možných </w:t>
        </w:r>
        <w:r w:rsidRPr="00F1547A">
          <w:t>exkur</w:t>
        </w:r>
        <w:r>
          <w:t xml:space="preserve">zí do firem jako součást výuky a také v </w:t>
        </w:r>
        <w:r w:rsidRPr="00F1547A">
          <w:t xml:space="preserve">zadávání kvalifikačních prací dle </w:t>
        </w:r>
        <w:r>
          <w:t>jejich potřeb. Všichni odborníci z praxe souhlasí s výše uvedenými činnostmi pro studenty daného pro</w:t>
        </w:r>
        <w:r w:rsidRPr="00FF18EA">
          <w:rPr>
            <w:rPrChange w:id="627" w:author="Eva Skýbová" w:date="2018-06-06T16:22:00Z">
              <w:rPr>
                <w:highlight w:val="yellow"/>
              </w:rPr>
            </w:rPrChange>
          </w:rPr>
          <w:t>gramu</w:t>
        </w:r>
        <w:r>
          <w:t xml:space="preserve">. </w:t>
        </w:r>
      </w:ins>
      <w:del w:id="628" w:author="Eva Skýbová" w:date="2018-06-06T16:22:00Z">
        <w:r w:rsidDel="00593B93">
          <w:delText xml:space="preserve">Jejich spolupráce se předpokládá také v rovině  možných </w:delText>
        </w:r>
        <w:r w:rsidRPr="00F1547A" w:rsidDel="00593B93">
          <w:delText>exkur</w:delText>
        </w:r>
        <w:r w:rsidDel="00593B93">
          <w:delText xml:space="preserve">zí do firem jako součást výuky, zařazení </w:delText>
        </w:r>
        <w:r w:rsidRPr="00F1547A" w:rsidDel="00593B93">
          <w:delText xml:space="preserve">případových studií </w:delText>
        </w:r>
        <w:r w:rsidDel="00593B93">
          <w:delText xml:space="preserve">do výuky a také </w:delText>
        </w:r>
        <w:r w:rsidRPr="00F1547A" w:rsidDel="00593B93">
          <w:delText xml:space="preserve">zadávání a řešení kvalifikačních prací dle </w:delText>
        </w:r>
        <w:r w:rsidDel="00593B93">
          <w:delText xml:space="preserve"> jejich potřeb. Všichni odborníci z praxe souhlasí s výše uvedenými činnostmi pro studenty daného programu. </w:delText>
        </w:r>
      </w:del>
      <w:r>
        <w:t>Vše je dokumentováno v příslušných částech akreditačních materiálů (C-I Personální zabezpečení  část odborníci z praxe).</w:t>
      </w:r>
    </w:p>
    <w:p w:rsidR="00FF18EA" w:rsidRDefault="00FF18EA">
      <w:pPr>
        <w:pStyle w:val="Nadpis31"/>
        <w:keepNext/>
        <w:keepLines/>
        <w:shd w:val="clear" w:color="auto" w:fill="auto"/>
        <w:spacing w:before="0" w:after="103" w:line="240" w:lineRule="exact"/>
        <w:ind w:left="400"/>
        <w:rPr>
          <w:rStyle w:val="Nadpis30"/>
          <w:color w:val="70AD47"/>
        </w:rPr>
      </w:pPr>
      <w:bookmarkStart w:id="629" w:name="bookmark32"/>
      <w:r w:rsidRPr="00016D7E">
        <w:rPr>
          <w:rStyle w:val="Nadpis30"/>
          <w:color w:val="70AD47"/>
        </w:rPr>
        <w:t>Specifické požadavky na zajištění studijního programu</w:t>
      </w:r>
      <w:bookmarkEnd w:id="629"/>
    </w:p>
    <w:p w:rsidR="00FF18EA" w:rsidRPr="00016D7E" w:rsidRDefault="00FF18EA">
      <w:pPr>
        <w:pStyle w:val="Nadpis31"/>
        <w:keepNext/>
        <w:keepLines/>
        <w:shd w:val="clear" w:color="auto" w:fill="auto"/>
        <w:spacing w:before="0" w:after="103" w:line="240" w:lineRule="exact"/>
        <w:ind w:left="400"/>
        <w:rPr>
          <w:color w:val="70AD47"/>
        </w:rPr>
      </w:pPr>
    </w:p>
    <w:p w:rsidR="00FF18EA" w:rsidRDefault="00FF18EA">
      <w:pPr>
        <w:pStyle w:val="Zkladntext71"/>
        <w:numPr>
          <w:ilvl w:val="0"/>
          <w:numId w:val="3"/>
          <w:numberingChange w:id="630" w:author="Eva Skýbová" w:date="2018-06-06T15:57:00Z" w:original="•"/>
        </w:numPr>
        <w:shd w:val="clear" w:color="auto" w:fill="auto"/>
        <w:tabs>
          <w:tab w:val="left" w:pos="1134"/>
        </w:tabs>
        <w:spacing w:before="0" w:after="105" w:line="240" w:lineRule="exact"/>
        <w:ind w:left="760" w:firstLine="0"/>
        <w:jc w:val="both"/>
      </w:pPr>
      <w:r>
        <w:t>Uskutečňování studijního programu v kombinované a distanční formě studia</w:t>
      </w:r>
    </w:p>
    <w:p w:rsidR="00FF18EA" w:rsidRDefault="00FF18EA">
      <w:pPr>
        <w:pStyle w:val="Nadpis40"/>
        <w:keepNext/>
        <w:keepLines/>
        <w:shd w:val="clear" w:color="auto" w:fill="auto"/>
        <w:spacing w:after="64" w:line="220" w:lineRule="exact"/>
        <w:ind w:left="3580"/>
      </w:pPr>
      <w:bookmarkStart w:id="631" w:name="bookmark33"/>
      <w:r>
        <w:t>Standardy 7.1-7.3</w:t>
      </w:r>
      <w:bookmarkEnd w:id="631"/>
    </w:p>
    <w:p w:rsidR="00FF18EA" w:rsidRDefault="00FF18EA">
      <w:pPr>
        <w:pStyle w:val="Zkladntext21"/>
        <w:shd w:val="clear" w:color="auto" w:fill="auto"/>
        <w:spacing w:before="0" w:after="518" w:line="288" w:lineRule="exact"/>
        <w:ind w:firstLine="0"/>
        <w:jc w:val="both"/>
      </w:pPr>
      <w:r>
        <w:t>V rámci aktuální žádosti není zahrnuta kombinovaná forma studia. O tuto bude požádáno až po dvou letech programu, tak aby studijní materiály, byly plně  vytvořeny a následně studentům mohly být k dispozici. Vzhledem k tomu, že a</w:t>
      </w:r>
      <w:r w:rsidRPr="003F1267">
        <w:t>kreditace je připravovaná v souladu s cílem Strategického projektu UTB ve Zlíně, registrační číslo: CZ.02.2.69/0.0/0.0/16_015/0002204 (Výzva č. 02_16_015 pro ESF pro vys</w:t>
      </w:r>
      <w:r>
        <w:t>oké školy v prioritní ose 2 OP) a jedním z cílů je i příprava studijních materiálů pro studijní program Aplikovaná logistika. Celkem se to dotýká  5  předmětů v českém jazyce  a dvou 2  v anglickém jazyce.</w:t>
      </w:r>
    </w:p>
    <w:p w:rsidR="00FF18EA" w:rsidRDefault="00FF18EA">
      <w:pPr>
        <w:pStyle w:val="Zkladntext21"/>
        <w:shd w:val="clear" w:color="auto" w:fill="auto"/>
        <w:spacing w:before="0" w:after="518" w:line="288" w:lineRule="exact"/>
        <w:ind w:firstLine="0"/>
        <w:jc w:val="both"/>
      </w:pPr>
    </w:p>
    <w:p w:rsidR="00FF18EA" w:rsidRDefault="00FF18EA">
      <w:pPr>
        <w:pStyle w:val="Zkladntext71"/>
        <w:shd w:val="clear" w:color="auto" w:fill="auto"/>
        <w:spacing w:before="0" w:after="105" w:line="240" w:lineRule="exact"/>
        <w:ind w:left="760" w:firstLine="0"/>
        <w:jc w:val="both"/>
      </w:pPr>
      <w:r>
        <w:t>• Uskutečňování studijního programu v cizím jazyce</w:t>
      </w:r>
    </w:p>
    <w:p w:rsidR="00FF18EA" w:rsidRDefault="00FF18EA">
      <w:pPr>
        <w:pStyle w:val="Nadpis40"/>
        <w:keepNext/>
        <w:keepLines/>
        <w:shd w:val="clear" w:color="auto" w:fill="auto"/>
        <w:spacing w:after="64" w:line="220" w:lineRule="exact"/>
        <w:ind w:left="3580"/>
      </w:pPr>
      <w:bookmarkStart w:id="632" w:name="bookmark34"/>
      <w:r>
        <w:t>Standardy 7.4-7.9</w:t>
      </w:r>
      <w:bookmarkEnd w:id="632"/>
    </w:p>
    <w:p w:rsidR="00FF18EA" w:rsidRDefault="00FF18EA">
      <w:pPr>
        <w:pStyle w:val="Zkladntext21"/>
        <w:shd w:val="clear" w:color="auto" w:fill="auto"/>
        <w:spacing w:before="0" w:after="0" w:line="288" w:lineRule="exact"/>
        <w:ind w:firstLine="0"/>
        <w:jc w:val="both"/>
      </w:pPr>
      <w:r>
        <w:t xml:space="preserve">Studijní opory pro výuku předmětů ve studijním programu Aplikovaná logistika musí být nejprve vytvořeny.  Předpokládáme zavedení tohoto programu v anglickém jazyce až po ukončení  prvních absolventů v českém jazyce. </w:t>
      </w:r>
    </w:p>
    <w:sectPr w:rsidR="00FF18EA" w:rsidSect="008D515F">
      <w:headerReference w:type="even" r:id="rId26"/>
      <w:headerReference w:type="default" r:id="rId27"/>
      <w:footerReference w:type="even" r:id="rId28"/>
      <w:footerReference w:type="default" r:id="rId29"/>
      <w:headerReference w:type="first" r:id="rId30"/>
      <w:footerReference w:type="first" r:id="rId31"/>
      <w:pgSz w:w="11900" w:h="16840"/>
      <w:pgMar w:top="1334" w:right="1383" w:bottom="1504" w:left="1378" w:header="0" w:footer="3"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8EA" w:rsidRDefault="00FF18EA">
      <w:r>
        <w:separator/>
      </w:r>
    </w:p>
  </w:endnote>
  <w:endnote w:type="continuationSeparator" w:id="0">
    <w:p w:rsidR="00FF18EA" w:rsidRDefault="00FF18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4" o:spid="_x0000_s2051" type="#_x0000_t202" style="position:absolute;margin-left:291.95pt;margin-top:795.05pt;width:5.6pt;height:13.4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next-textbox:#Text Box 4;mso-fit-shape-to-text:t" inset="0,0,0,0">
            <w:txbxContent>
              <w:p w:rsidR="00FF18EA" w:rsidRDefault="00FF18EA">
                <w:pPr>
                  <w:pStyle w:val="ZhlavneboZpat1"/>
                  <w:shd w:val="clear" w:color="auto" w:fill="auto"/>
                  <w:spacing w:line="240" w:lineRule="auto"/>
                </w:pPr>
                <w:fldSimple w:instr=" PAGE \* MERGEFORMAT ">
                  <w:r w:rsidRPr="001A2AB3">
                    <w:rPr>
                      <w:rStyle w:val="ZhlavneboZpat0"/>
                      <w:noProof/>
                    </w:rPr>
                    <w:t>8</w:t>
                  </w:r>
                </w:fldSimple>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33" o:spid="_x0000_s2069" type="#_x0000_t202" style="position:absolute;margin-left:292.8pt;margin-top:807.05pt;width:11.2pt;height:13.45pt;z-index:-25161625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FF18EA" w:rsidRDefault="00FF18EA">
                <w:pPr>
                  <w:pStyle w:val="ZhlavneboZpat1"/>
                  <w:shd w:val="clear" w:color="auto" w:fill="auto"/>
                  <w:spacing w:line="240" w:lineRule="auto"/>
                </w:pPr>
                <w:fldSimple w:instr=" PAGE \* MERGEFORMAT ">
                  <w:r w:rsidRPr="001A2AB3">
                    <w:rPr>
                      <w:rStyle w:val="ZhlavneboZpat0"/>
                      <w:noProof/>
                    </w:rPr>
                    <w:t>23</w:t>
                  </w:r>
                </w:fldSimple>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35" o:spid="_x0000_s2071" type="#_x0000_t202" style="position:absolute;margin-left:291.95pt;margin-top:795.05pt;width:11.2pt;height:13.45pt;z-index:-25161216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FF18EA" w:rsidRDefault="00FF18EA">
                <w:pPr>
                  <w:pStyle w:val="ZhlavneboZpat1"/>
                  <w:shd w:val="clear" w:color="auto" w:fill="auto"/>
                  <w:spacing w:line="240" w:lineRule="auto"/>
                </w:pPr>
                <w:fldSimple w:instr=" PAGE \* MERGEFORMAT ">
                  <w:r w:rsidRPr="00B71372">
                    <w:rPr>
                      <w:rStyle w:val="ZhlavneboZpat0"/>
                      <w:noProof/>
                    </w:rPr>
                    <w:t>21</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5" o:spid="_x0000_s2052" type="#_x0000_t202" style="position:absolute;margin-left:291.95pt;margin-top:795.05pt;width:5.6pt;height:13.45pt;z-index:-2516500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next-textbox:#Text Box 5;mso-fit-shape-to-text:t" inset="0,0,0,0">
            <w:txbxContent>
              <w:p w:rsidR="00FF18EA" w:rsidRDefault="00FF18EA">
                <w:pPr>
                  <w:pStyle w:val="ZhlavneboZpat1"/>
                  <w:shd w:val="clear" w:color="auto" w:fill="auto"/>
                  <w:spacing w:line="240" w:lineRule="auto"/>
                </w:pPr>
                <w:fldSimple w:instr=" PAGE \* MERGEFORMAT ">
                  <w:r w:rsidRPr="001A2AB3">
                    <w:rPr>
                      <w:rStyle w:val="ZhlavneboZpat0"/>
                      <w:noProof/>
                    </w:rPr>
                    <w:t>7</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8" o:spid="_x0000_s2055" type="#_x0000_t202" style="position:absolute;margin-left:291.95pt;margin-top:795.05pt;width:5.6pt;height:13.45pt;z-index:-25164390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next-textbox:#Text Box 8;mso-fit-shape-to-text:t" inset="0,0,0,0">
            <w:txbxContent>
              <w:p w:rsidR="00FF18EA" w:rsidRDefault="00FF18EA">
                <w:pPr>
                  <w:pStyle w:val="ZhlavneboZpat1"/>
                  <w:shd w:val="clear" w:color="auto" w:fill="auto"/>
                  <w:spacing w:line="240" w:lineRule="auto"/>
                </w:pPr>
                <w:fldSimple w:instr=" PAGE \* MERGEFORMAT ">
                  <w:r w:rsidRPr="00B71372">
                    <w:rPr>
                      <w:rStyle w:val="ZhlavneboZpat0"/>
                      <w:noProof/>
                    </w:rPr>
                    <w:t>20</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9" o:spid="_x0000_s2056" type="#_x0000_t202" style="position:absolute;margin-left:291.95pt;margin-top:795.05pt;width:9.85pt;height:6.95pt;z-index:-25164185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next-textbox:#Text Box 9;mso-fit-shape-to-text:t" inset="0,0,0,0">
            <w:txbxContent>
              <w:p w:rsidR="00FF18EA" w:rsidRDefault="00FF18EA">
                <w:pPr>
                  <w:pStyle w:val="ZhlavneboZpat1"/>
                  <w:shd w:val="clear" w:color="auto" w:fill="auto"/>
                  <w:spacing w:line="240" w:lineRule="auto"/>
                </w:pPr>
                <w:fldSimple w:instr=" PAGE \* MERGEFORMAT ">
                  <w:r w:rsidRPr="00B71372">
                    <w:rPr>
                      <w:rStyle w:val="ZhlavneboZpat0"/>
                      <w:noProof/>
                    </w:rPr>
                    <w:t>19</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11" o:spid="_x0000_s2058" type="#_x0000_t202" style="position:absolute;margin-left:72.4pt;margin-top:774.85pt;width:224.6pt;height:10.4pt;z-index:-25163776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next-textbox:#Text Box 11;mso-fit-shape-to-text:t" inset="0,0,0,0">
            <w:txbxContent>
              <w:p w:rsidR="00FF18EA" w:rsidRDefault="00FF18EA">
                <w:pPr>
                  <w:pStyle w:val="ZhlavneboZpat1"/>
                  <w:shd w:val="clear" w:color="auto" w:fill="auto"/>
                  <w:spacing w:line="240" w:lineRule="auto"/>
                </w:pPr>
                <w:r>
                  <w:rPr>
                    <w:rStyle w:val="ZhlavneboZpat8"/>
                    <w:vertAlign w:val="superscript"/>
                    <w:lang w:val="cs-CZ" w:eastAsia="cs-CZ"/>
                  </w:rPr>
                  <w:t>22</w:t>
                </w:r>
                <w:r>
                  <w:rPr>
                    <w:rStyle w:val="ZhlavneboZpat8"/>
                    <w:lang w:val="cs-CZ" w:eastAsia="cs-CZ"/>
                  </w:rPr>
                  <w:t xml:space="preserve"> Dostupné z: </w:t>
                </w:r>
                <w:r w:rsidRPr="000A7DF5">
                  <w:rPr>
                    <w:rStyle w:val="ZhlavneboZpat8"/>
                    <w:lang w:val="pl-PL"/>
                  </w:rPr>
                  <w:t>http://www.utb.cz/o-univerzite/vnitrni-predpisy</w:t>
                </w:r>
              </w:p>
            </w:txbxContent>
          </v:textbox>
          <w10:wrap anchorx="page" anchory="page"/>
        </v:shape>
      </w:pict>
    </w:r>
    <w:r>
      <w:rPr>
        <w:noProof/>
      </w:rPr>
      <w:pict>
        <v:shape id="Text Box 12" o:spid="_x0000_s2059" type="#_x0000_t202" style="position:absolute;margin-left:296.55pt;margin-top:809.4pt;width:5.6pt;height:13.45pt;z-index:-25163673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next-textbox:#Text Box 12;mso-fit-shape-to-text:t" inset="0,0,0,0">
            <w:txbxContent>
              <w:p w:rsidR="00FF18EA" w:rsidRDefault="00FF18EA">
                <w:pPr>
                  <w:pStyle w:val="ZhlavneboZpat1"/>
                  <w:shd w:val="clear" w:color="auto" w:fill="auto"/>
                  <w:spacing w:line="240" w:lineRule="auto"/>
                </w:pPr>
                <w:fldSimple w:instr=" PAGE \* MERGEFORMAT ">
                  <w:r w:rsidRPr="002B6DDE">
                    <w:rPr>
                      <w:rStyle w:val="ZhlavneboZpat0"/>
                      <w:noProof/>
                    </w:rPr>
                    <w:t>7</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3" o:spid="_x0000_s2062" type="#_x0000_t202" style="position:absolute;margin-left:292.05pt;margin-top:804.15pt;width:11.2pt;height:13.45pt;z-index:-2516305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next-textbox:#Text Box 23;mso-fit-shape-to-text:t" inset="0,0,0,0">
            <w:txbxContent>
              <w:p w:rsidR="00FF18EA" w:rsidRDefault="00FF18EA">
                <w:pPr>
                  <w:pStyle w:val="ZhlavneboZpat1"/>
                  <w:shd w:val="clear" w:color="auto" w:fill="auto"/>
                  <w:spacing w:line="240" w:lineRule="auto"/>
                </w:pPr>
                <w:fldSimple w:instr=" PAGE \* MERGEFORMAT ">
                  <w:r w:rsidRPr="005111EC">
                    <w:rPr>
                      <w:rStyle w:val="ZhlavneboZpat0"/>
                      <w:noProof/>
                    </w:rPr>
                    <w:t>16</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4" o:spid="_x0000_s2063" type="#_x0000_t202" style="position:absolute;margin-left:291.95pt;margin-top:795.05pt;width:11.2pt;height:13.45pt;z-index:-2516285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next-textbox:#Text Box 24;mso-fit-shape-to-text:t" inset="0,0,0,0">
            <w:txbxContent>
              <w:p w:rsidR="00FF18EA" w:rsidRDefault="00FF18EA">
                <w:pPr>
                  <w:pStyle w:val="ZhlavneboZpat1"/>
                  <w:shd w:val="clear" w:color="auto" w:fill="auto"/>
                  <w:spacing w:line="240" w:lineRule="auto"/>
                </w:pPr>
                <w:fldSimple w:instr=" PAGE \* MERGEFORMAT ">
                  <w:r w:rsidRPr="005111EC">
                    <w:rPr>
                      <w:rStyle w:val="ZhlavneboZpat0"/>
                      <w:noProof/>
                    </w:rPr>
                    <w:t>17</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7" o:spid="_x0000_s2065" type="#_x0000_t202" style="position:absolute;margin-left:292.05pt;margin-top:821.6pt;width:11.2pt;height:13.45pt;z-index:-2516244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next-textbox:#Text Box 27;mso-fit-shape-to-text:t" inset="0,0,0,0">
            <w:txbxContent>
              <w:p w:rsidR="00FF18EA" w:rsidRDefault="00FF18EA">
                <w:pPr>
                  <w:pStyle w:val="ZhlavneboZpat1"/>
                  <w:shd w:val="clear" w:color="auto" w:fill="auto"/>
                  <w:spacing w:line="240" w:lineRule="auto"/>
                </w:pPr>
                <w:fldSimple w:instr=" PAGE \* MERGEFORMAT ">
                  <w:r w:rsidRPr="005111EC">
                    <w:rPr>
                      <w:rStyle w:val="ZhlavneboZpat0"/>
                      <w:noProof/>
                    </w:rPr>
                    <w:t>16</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31" o:spid="_x0000_s2068" type="#_x0000_t202" style="position:absolute;margin-left:292.8pt;margin-top:807.05pt;width:9.85pt;height:6.95pt;z-index:-25161830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FF18EA" w:rsidRDefault="00FF18EA">
                <w:pPr>
                  <w:pStyle w:val="ZhlavneboZpat1"/>
                  <w:shd w:val="clear" w:color="auto" w:fill="auto"/>
                  <w:spacing w:line="240" w:lineRule="auto"/>
                </w:pPr>
                <w:fldSimple w:instr=" PAGE \* MERGEFORMAT ">
                  <w:r w:rsidRPr="00B71372">
                    <w:rPr>
                      <w:rStyle w:val="ZhlavneboZpat0"/>
                      <w:noProof/>
                    </w:rPr>
                    <w:t>22</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8EA" w:rsidRDefault="00FF18EA">
      <w:r>
        <w:separator/>
      </w:r>
    </w:p>
  </w:footnote>
  <w:footnote w:type="continuationSeparator" w:id="0">
    <w:p w:rsidR="00FF18EA" w:rsidRDefault="00FF18EA">
      <w:r>
        <w:continuationSeparator/>
      </w:r>
    </w:p>
  </w:footnote>
  <w:footnote w:id="1">
    <w:p w:rsidR="00FF18EA" w:rsidRDefault="00FF18EA">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ins w:id="5" w:author="Eva Skýbová" w:date="2018-06-06T16:00:00Z">
        <w:r w:rsidRPr="00FF18EA">
          <w:rPr>
            <w:lang w:val="pl-PL"/>
            <w:rPrChange w:id="6" w:author="Eva Skýbová" w:date="2018-06-06T16:00:00Z">
              <w:rPr/>
            </w:rPrChange>
          </w:rPr>
          <w:t>https://www.utb.cz/univerzita/uredni-deska/vnitrni-normy-a-predpisy/</w:t>
        </w:r>
      </w:ins>
      <w:del w:id="7" w:author="Eva Skýbová" w:date="2018-06-06T16:00:00Z">
        <w:r w:rsidRPr="00644EDD" w:rsidDel="00C7119D">
          <w:rPr>
            <w:lang w:val="pl-PL"/>
          </w:rPr>
          <w:fldChar w:fldCharType="begin"/>
        </w:r>
        <w:r w:rsidRPr="00644EDD" w:rsidDel="00C7119D">
          <w:rPr>
            <w:lang w:val="pl-PL"/>
          </w:rPr>
          <w:delInstrText>HYPERLINK "http://www.utb.cz/o-univerzite/vnitmi-predpisy"</w:delInstrText>
        </w:r>
        <w:r w:rsidRPr="00644EDD" w:rsidDel="00C7119D">
          <w:rPr>
            <w:lang w:val="pl-PL"/>
          </w:rPr>
          <w:fldChar w:fldCharType="separate"/>
        </w:r>
        <w:r w:rsidRPr="000A7DF5" w:rsidDel="00C7119D">
          <w:rPr>
            <w:rStyle w:val="Hyperlink"/>
            <w:rFonts w:cs="Calibri"/>
            <w:lang w:val="pl-PL"/>
          </w:rPr>
          <w:delText>http://www.utb.cz/o-univerzite/vnitmi-predpisy</w:delText>
        </w:r>
        <w:r w:rsidRPr="00644EDD" w:rsidDel="00C7119D">
          <w:rPr>
            <w:lang w:val="pl-PL"/>
          </w:rPr>
          <w:fldChar w:fldCharType="end"/>
        </w:r>
      </w:del>
    </w:p>
  </w:footnote>
  <w:footnote w:id="2">
    <w:p w:rsidR="00FF18EA" w:rsidRDefault="00FF18EA">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ins w:id="9" w:author="Eva Skýbová" w:date="2018-06-06T16:00:00Z">
        <w:r w:rsidRPr="00C7119D">
          <w:rPr>
            <w:lang w:val="cs-CZ" w:eastAsia="cs-CZ"/>
          </w:rPr>
          <w:t>https://www.utb.cz/univerzita/uredni-deska/vnitrni-normy-a-predpisy/</w:t>
        </w:r>
      </w:ins>
      <w:del w:id="10" w:author="Eva Skýbová" w:date="2018-06-06T16:00:00Z">
        <w:r w:rsidRPr="00FF18EA">
          <w:rPr>
            <w:rFonts w:cs="Arial Unicode MS"/>
            <w:lang w:val="pl-PL"/>
            <w:rPrChange w:id="11" w:author="Eva Skýbová" w:date="2018-06-06T16:00:00Z">
              <w:rPr>
                <w:rFonts w:cs="Arial Unicode MS"/>
                <w:color w:val="000080"/>
                <w:u w:val="single"/>
                <w:lang w:val="pl-PL"/>
              </w:rPr>
            </w:rPrChange>
          </w:rPr>
          <w:delText>http://www.utb.cz/o-univerzite/vnitrni-predpisy</w:delText>
        </w:r>
      </w:del>
    </w:p>
  </w:footnote>
  <w:footnote w:id="3">
    <w:p w:rsidR="00FF18EA" w:rsidRDefault="00FF18EA">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ins w:id="12" w:author="Eva Skýbová" w:date="2018-06-06T16:01:00Z">
        <w:r w:rsidRPr="00C7119D">
          <w:rPr>
            <w:lang w:val="cs-CZ" w:eastAsia="cs-CZ"/>
          </w:rPr>
          <w:t>https://www.utb.cz/univerzita/o-univerzite/struktura/organy/rada-pro-vnitrni-hodnoceni/</w:t>
        </w:r>
      </w:ins>
      <w:del w:id="13" w:author="Eva Skýbová" w:date="2018-06-06T16:01:00Z">
        <w:r w:rsidRPr="00FF18EA">
          <w:rPr>
            <w:lang w:val="pl-PL"/>
            <w:rPrChange w:id="14" w:author="Eva Skýbová" w:date="2018-06-06T16:01:00Z">
              <w:rPr>
                <w:color w:val="000080"/>
                <w:u w:val="single"/>
                <w:lang w:val="pl-PL"/>
              </w:rPr>
            </w:rPrChange>
          </w:rPr>
          <w:delText>http://www.utb.cz/o-univerzite/rada-pro-vnitrni-hodnoceni-rvh-utb</w:delText>
        </w:r>
      </w:del>
    </w:p>
  </w:footnote>
  <w:footnote w:id="4">
    <w:p w:rsidR="00FF18EA" w:rsidRDefault="00FF18EA">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ins w:id="15" w:author="Eva Skýbová" w:date="2018-06-06T16:00:00Z">
        <w:r w:rsidRPr="00C7119D">
          <w:rPr>
            <w:lang w:val="cs-CZ" w:eastAsia="cs-CZ"/>
          </w:rPr>
          <w:t>https://www.utb.cz/univerzita/uredni-deska/vnitrni-normy-a-predpisy/</w:t>
        </w:r>
      </w:ins>
      <w:del w:id="16" w:author="Eva Skýbová" w:date="2018-06-06T16:00:00Z">
        <w:r w:rsidRPr="00FF18EA">
          <w:rPr>
            <w:lang w:val="pl-PL"/>
            <w:rPrChange w:id="17" w:author="Eva Skýbová" w:date="2018-06-06T16:00:00Z">
              <w:rPr>
                <w:color w:val="000080"/>
                <w:u w:val="single"/>
                <w:lang w:val="pl-PL"/>
              </w:rPr>
            </w:rPrChange>
          </w:rPr>
          <w:delText>http://www.utb.cz/o-univerzite/vnitrni-predpisy</w:delText>
        </w:r>
      </w:del>
    </w:p>
  </w:footnote>
  <w:footnote w:id="5">
    <w:p w:rsidR="00FF18EA" w:rsidRDefault="00FF18EA" w:rsidP="00C7119D">
      <w:pPr>
        <w:pStyle w:val="FootnoteText"/>
      </w:pPr>
      <w:r>
        <w:rPr>
          <w:rFonts w:ascii="Calibri" w:hAnsi="Calibri"/>
          <w:sz w:val="17"/>
          <w:szCs w:val="17"/>
          <w:vertAlign w:val="superscript"/>
        </w:rPr>
        <w:footnoteRef/>
      </w:r>
      <w:del w:id="24" w:author="Eva Skýbová" w:date="2018-06-06T16:07:00Z">
        <w:r>
          <w:rPr>
            <w:rFonts w:ascii="Calibri" w:hAnsi="Calibri"/>
            <w:sz w:val="17"/>
            <w:szCs w:val="17"/>
          </w:rPr>
          <w:tab/>
        </w:r>
      </w:del>
      <w:ins w:id="25" w:author="Eva Skýbová" w:date="2018-06-06T16:07:00Z">
        <w:r w:rsidRPr="00FF18EA">
          <w:rPr>
            <w:rFonts w:ascii="Calibri" w:hAnsi="Calibri"/>
            <w:sz w:val="17"/>
            <w:szCs w:val="17"/>
            <w:rPrChange w:id="26" w:author="Eva Skýbová" w:date="2018-06-07T13:25:00Z">
              <w:rPr>
                <w:rFonts w:hAnsi="Calibri"/>
                <w:szCs w:val="17"/>
              </w:rPr>
            </w:rPrChange>
          </w:rPr>
          <w:t xml:space="preserve"> </w:t>
        </w:r>
      </w:ins>
      <w:r w:rsidRPr="00FF18EA">
        <w:rPr>
          <w:rFonts w:ascii="Calibri" w:hAnsi="Calibri"/>
          <w:sz w:val="17"/>
          <w:szCs w:val="17"/>
          <w:rPrChange w:id="27" w:author="Eva Skýbová" w:date="2018-06-07T13:25:00Z">
            <w:rPr>
              <w:rFonts w:hAnsi="Calibri"/>
              <w:szCs w:val="17"/>
            </w:rPr>
          </w:rPrChange>
        </w:rPr>
        <w:t>Dostupnwww.u</w:t>
      </w:r>
      <w:ins w:id="28" w:author="Eva Skýbová" w:date="2018-06-06T16:07:00Z">
        <w:r w:rsidRPr="00FF18EA">
          <w:rPr>
            <w:rFonts w:ascii="Calibri" w:hAnsi="Calibri"/>
            <w:sz w:val="17"/>
            <w:szCs w:val="17"/>
            <w:rPrChange w:id="29" w:author="Eva Skýbová" w:date="2018-06-07T13:25:00Z">
              <w:rPr>
                <w:rFonts w:ascii="Calibri" w:hAnsi="Calibri"/>
                <w:sz w:val="17"/>
                <w:szCs w:val="17"/>
              </w:rPr>
            </w:rPrChange>
          </w:rPr>
          <w:fldChar w:fldCharType="begin"/>
        </w:r>
        <w:r w:rsidRPr="00FF18EA">
          <w:rPr>
            <w:rFonts w:ascii="Calibri" w:hAnsi="Calibri"/>
            <w:sz w:val="17"/>
            <w:szCs w:val="17"/>
            <w:rPrChange w:id="30" w:author="Eva Skýbová" w:date="2018-06-07T13:25:00Z">
              <w:rPr>
                <w:rFonts w:hAnsi="Calibri"/>
                <w:szCs w:val="17"/>
              </w:rPr>
            </w:rPrChange>
          </w:rPr>
          <w:instrText>HYPERLINK "https://www.utb.cz/univerzita/uredni-deska/vnitrni-normy-a-predpisy/smernice-rektora/"</w:instrText>
        </w:r>
        <w:r w:rsidRPr="00FF18EA">
          <w:rPr>
            <w:rFonts w:ascii="Calibri" w:hAnsi="Calibri"/>
            <w:sz w:val="17"/>
            <w:szCs w:val="17"/>
            <w:rPrChange w:id="31" w:author="Eva Skýbová" w:date="2018-06-07T13:25:00Z">
              <w:rPr>
                <w:rFonts w:ascii="Calibri" w:hAnsi="Calibri"/>
                <w:sz w:val="17"/>
                <w:szCs w:val="17"/>
              </w:rPr>
            </w:rPrChange>
          </w:rPr>
          <w:fldChar w:fldCharType="separate"/>
        </w:r>
        <w:r w:rsidRPr="00FF18EA">
          <w:rPr>
            <w:rStyle w:val="Hyperlink"/>
            <w:rFonts w:ascii="Calibri" w:hAnsi="Calibri"/>
            <w:sz w:val="17"/>
            <w:szCs w:val="17"/>
            <w:rPrChange w:id="32" w:author="Eva Skýbová" w:date="2018-06-07T13:25:00Z">
              <w:rPr>
                <w:rStyle w:val="Hyperlink"/>
                <w:rFonts w:ascii="Times New Roman" w:hAnsi="Times New Roman"/>
                <w:sz w:val="18"/>
                <w:szCs w:val="17"/>
              </w:rPr>
            </w:rPrChange>
          </w:rPr>
          <w:t>https://www.utb.cz/univerzita/uredni-deska/vnitrni-normy-a-predpisy/smernice-rektora/</w:t>
        </w:r>
        <w:r w:rsidRPr="00FF18EA">
          <w:rPr>
            <w:rFonts w:ascii="Calibri" w:hAnsi="Calibri"/>
            <w:sz w:val="17"/>
            <w:szCs w:val="17"/>
            <w:rPrChange w:id="33" w:author="Eva Skýbová" w:date="2018-06-07T13:25:00Z">
              <w:rPr>
                <w:rFonts w:ascii="Calibri" w:hAnsi="Calibri"/>
                <w:sz w:val="17"/>
                <w:szCs w:val="17"/>
              </w:rPr>
            </w:rPrChange>
          </w:rPr>
          <w:fldChar w:fldCharType="end"/>
        </w:r>
      </w:ins>
      <w:del w:id="34" w:author="Eva Skýbová" w:date="2018-06-06T16:07:00Z">
        <w:r w:rsidRPr="00FF18EA">
          <w:rPr>
            <w:rFonts w:ascii="Calibri" w:hAnsi="Calibri"/>
            <w:sz w:val="17"/>
            <w:szCs w:val="17"/>
            <w:lang w:val="pl-PL"/>
            <w:rPrChange w:id="35" w:author="Eva Skýbová" w:date="2018-06-07T13:25:00Z">
              <w:rPr>
                <w:rFonts w:ascii="Calibri" w:hAnsi="Calibri"/>
                <w:sz w:val="17"/>
                <w:szCs w:val="17"/>
                <w:lang w:val="pl-PL"/>
              </w:rPr>
            </w:rPrChange>
          </w:rPr>
          <w:fldChar w:fldCharType="begin"/>
        </w:r>
        <w:r w:rsidRPr="00FF18EA">
          <w:rPr>
            <w:rFonts w:ascii="Calibri" w:hAnsi="Calibri"/>
            <w:sz w:val="17"/>
            <w:szCs w:val="17"/>
            <w:lang w:val="pl-PL"/>
            <w:rPrChange w:id="36" w:author="Eva Skýbová" w:date="2018-06-07T13:25:00Z">
              <w:rPr>
                <w:rFonts w:hAnsi="Calibri"/>
                <w:color w:val="000080"/>
                <w:szCs w:val="17"/>
                <w:u w:val="single"/>
                <w:lang w:val="pl-PL"/>
              </w:rPr>
            </w:rPrChange>
          </w:rPr>
          <w:delInstrText>HYPERLINK "http://www.utb.cz/o-univerzite/uznani-zahranicniho-vs-vzdelani"</w:delInstrText>
        </w:r>
        <w:r w:rsidRPr="00FF18EA">
          <w:rPr>
            <w:rFonts w:ascii="Calibri" w:hAnsi="Calibri"/>
            <w:sz w:val="17"/>
            <w:szCs w:val="17"/>
            <w:lang w:val="pl-PL"/>
            <w:rPrChange w:id="37" w:author="Eva Skýbová" w:date="2018-06-07T13:25:00Z">
              <w:rPr>
                <w:rFonts w:ascii="Calibri" w:hAnsi="Calibri"/>
                <w:sz w:val="17"/>
                <w:szCs w:val="17"/>
                <w:lang w:val="pl-PL"/>
              </w:rPr>
            </w:rPrChange>
          </w:rPr>
          <w:fldChar w:fldCharType="separate"/>
        </w:r>
        <w:r w:rsidRPr="00FF18EA">
          <w:rPr>
            <w:rStyle w:val="Hyperlink"/>
            <w:rFonts w:ascii="Calibri" w:hAnsi="Calibri" w:cs="Calibri"/>
            <w:sz w:val="17"/>
            <w:szCs w:val="17"/>
            <w:lang w:val="pl-PL"/>
            <w:rPrChange w:id="38" w:author="Eva Skýbová" w:date="2018-06-07T13:25:00Z">
              <w:rPr>
                <w:rStyle w:val="Hyperlink"/>
                <w:rFonts w:hAnsi="Calibri" w:cs="Calibri"/>
                <w:szCs w:val="17"/>
                <w:lang w:val="pl-PL"/>
              </w:rPr>
            </w:rPrChange>
          </w:rPr>
          <w:delText>http://www.utb.cz/o-univerzite/uznani-zahranicniho-vs-vzdelani</w:delText>
        </w:r>
        <w:r w:rsidRPr="00FF18EA">
          <w:rPr>
            <w:rFonts w:ascii="Calibri" w:hAnsi="Calibri"/>
            <w:sz w:val="17"/>
            <w:szCs w:val="17"/>
            <w:lang w:val="pl-PL"/>
            <w:rPrChange w:id="39" w:author="Eva Skýbová" w:date="2018-06-07T13:25:00Z">
              <w:rPr>
                <w:rFonts w:ascii="Calibri" w:hAnsi="Calibri"/>
                <w:sz w:val="17"/>
                <w:szCs w:val="17"/>
                <w:lang w:val="pl-PL"/>
              </w:rPr>
            </w:rPrChange>
          </w:rPr>
          <w:fldChar w:fldCharType="end"/>
        </w:r>
      </w:del>
    </w:p>
  </w:footnote>
  <w:footnote w:id="6">
    <w:p w:rsidR="00FF18EA" w:rsidRDefault="00FF18EA" w:rsidP="00C7119D">
      <w:pPr>
        <w:pStyle w:val="FootnoteText"/>
      </w:pPr>
      <w:r>
        <w:rPr>
          <w:rFonts w:ascii="Calibri" w:hAnsi="Calibri"/>
          <w:sz w:val="17"/>
          <w:szCs w:val="17"/>
          <w:vertAlign w:val="superscript"/>
        </w:rPr>
        <w:footnoteRef/>
      </w:r>
      <w:del w:id="40" w:author="Eva Skýbová" w:date="2018-06-06T16:07:00Z">
        <w:r>
          <w:rPr>
            <w:rFonts w:ascii="Calibri" w:hAnsi="Calibri"/>
            <w:sz w:val="17"/>
            <w:szCs w:val="17"/>
          </w:rPr>
          <w:tab/>
        </w:r>
      </w:del>
      <w:ins w:id="41" w:author="Eva Skýbová" w:date="2018-06-06T16:07:00Z">
        <w:r w:rsidRPr="00FF18EA">
          <w:rPr>
            <w:rFonts w:ascii="Calibri" w:hAnsi="Calibri"/>
            <w:sz w:val="17"/>
            <w:szCs w:val="17"/>
            <w:rPrChange w:id="42" w:author="Eva Skýbová" w:date="2018-06-07T13:25:00Z">
              <w:rPr>
                <w:rFonts w:hAnsi="Calibri"/>
                <w:szCs w:val="17"/>
              </w:rPr>
            </w:rPrChange>
          </w:rPr>
          <w:t xml:space="preserve"> </w:t>
        </w:r>
      </w:ins>
      <w:r w:rsidRPr="00FF18EA">
        <w:rPr>
          <w:rFonts w:ascii="Calibri" w:hAnsi="Calibri"/>
          <w:sz w:val="17"/>
          <w:szCs w:val="17"/>
          <w:rPrChange w:id="43" w:author="Eva Skýbová" w:date="2018-06-07T13:25:00Z">
            <w:rPr>
              <w:rFonts w:hAnsi="Calibri"/>
              <w:szCs w:val="17"/>
            </w:rPr>
          </w:rPrChange>
        </w:rPr>
        <w:t>Oba dostupnutb.c</w:t>
      </w:r>
      <w:ins w:id="44" w:author="Eva Skýbová" w:date="2018-06-07T13:25:00Z">
        <w:r w:rsidRPr="00FF18EA">
          <w:rPr>
            <w:rFonts w:ascii="Calibri" w:hAnsi="Calibri"/>
            <w:sz w:val="17"/>
            <w:szCs w:val="17"/>
            <w:rPrChange w:id="45" w:author="Eva Skýbová" w:date="2018-06-07T13:25:00Z">
              <w:rPr>
                <w:rFonts w:hAnsi="Calibri"/>
                <w:sz w:val="16"/>
                <w:szCs w:val="17"/>
              </w:rPr>
            </w:rPrChange>
          </w:rPr>
          <w:t>https://www.utb.cz/univerzita/uredni-deska/vnitrni-normy-a-predpisy/vnitrni-predpisy/</w:t>
        </w:r>
      </w:ins>
      <w:del w:id="46" w:author="Eva Skýbová" w:date="2018-06-06T16:07:00Z">
        <w:r w:rsidRPr="00FF18EA">
          <w:rPr>
            <w:rFonts w:ascii="Calibri" w:hAnsi="Calibri"/>
            <w:sz w:val="17"/>
            <w:szCs w:val="17"/>
            <w:lang w:val="pl-PL"/>
            <w:rPrChange w:id="47" w:author="Eva Skýbová" w:date="2018-06-07T13:25:00Z">
              <w:rPr>
                <w:rFonts w:hAnsi="Calibri"/>
                <w:color w:val="000080"/>
                <w:szCs w:val="17"/>
                <w:u w:val="single"/>
                <w:lang w:val="pl-PL"/>
              </w:rPr>
            </w:rPrChange>
          </w:rPr>
          <w:delText>http://www.utb.cz/o-univerzite/vnitrni-predpisy</w:delText>
        </w:r>
      </w:del>
    </w:p>
  </w:footnote>
  <w:footnote w:id="7">
    <w:p w:rsidR="00FF18EA" w:rsidRDefault="00FF18EA" w:rsidP="00C7119D">
      <w:pPr>
        <w:pStyle w:val="FootnoteText"/>
      </w:pPr>
      <w:r>
        <w:rPr>
          <w:rStyle w:val="Poznmkapodarou0"/>
          <w:vertAlign w:val="superscript"/>
        </w:rPr>
        <w:footnoteRef/>
      </w:r>
      <w:ins w:id="48" w:author="Eva Skýbová" w:date="2018-06-06T16:06:00Z">
        <w:r w:rsidRPr="00D838E7">
          <w:rPr>
            <w:rStyle w:val="Poznmkapodarou0"/>
          </w:rPr>
          <w:t xml:space="preserve"> </w:t>
        </w:r>
      </w:ins>
      <w:del w:id="49" w:author="Eva Skýbová" w:date="2018-06-06T16:06:00Z">
        <w:r>
          <w:rPr>
            <w:rStyle w:val="Poznmkapodarou0"/>
          </w:rPr>
          <w:tab/>
        </w:r>
      </w:del>
      <w:r w:rsidRPr="00D838E7">
        <w:rPr>
          <w:rStyle w:val="Poznmkapodarou0"/>
        </w:rPr>
        <w:t>Dostupné z:</w:t>
      </w:r>
      <w:ins w:id="50" w:author="Eva Skýbová" w:date="2018-06-06T16:06:00Z">
        <w:r w:rsidRPr="00D838E7">
          <w:rPr>
            <w:rStyle w:val="Poznmkapodarou0"/>
          </w:rPr>
          <w:t xml:space="preserve"> </w:t>
        </w:r>
        <w:r w:rsidRPr="00D838E7">
          <w:rPr>
            <w:rFonts w:ascii="Calibri" w:hAnsi="Calibri"/>
            <w:sz w:val="17"/>
            <w:szCs w:val="17"/>
          </w:rPr>
          <w:t>ZVH 2018 (bude doplněna po jejím schválení)</w:t>
        </w:r>
      </w:ins>
    </w:p>
  </w:footnote>
  <w:footnote w:id="8">
    <w:p w:rsidR="00FF18EA" w:rsidRPr="00FF18EA" w:rsidRDefault="00FF18EA" w:rsidP="00C7119D">
      <w:pPr>
        <w:pStyle w:val="FootnoteText"/>
        <w:numPr>
          <w:ins w:id="51" w:author="Eva Skýbová" w:date="2018-06-06T16:06:00Z"/>
        </w:numPr>
        <w:rPr>
          <w:ins w:id="52" w:author="Eva Skýbová" w:date="2018-06-06T16:06:00Z"/>
          <w:rFonts w:ascii="Calibri" w:hAnsi="Calibri"/>
          <w:sz w:val="17"/>
          <w:szCs w:val="17"/>
          <w:rPrChange w:id="53" w:author="Unknown">
            <w:rPr>
              <w:ins w:id="54" w:author="Eva Skýbová" w:date="2018-06-06T16:06:00Z"/>
              <w:rFonts w:hAnsi="Calibri"/>
              <w:szCs w:val="17"/>
            </w:rPr>
          </w:rPrChange>
        </w:rPr>
      </w:pPr>
      <w:r>
        <w:rPr>
          <w:rStyle w:val="Poznmkapodarou0"/>
          <w:vertAlign w:val="superscript"/>
        </w:rPr>
        <w:footnoteRef/>
      </w:r>
      <w:del w:id="55" w:author="Eva Skýbová" w:date="2018-06-06T16:06:00Z">
        <w:r>
          <w:rPr>
            <w:rStyle w:val="Poznmkapodarou0"/>
          </w:rPr>
          <w:tab/>
        </w:r>
      </w:del>
      <w:ins w:id="56" w:author="Eva Skýbová" w:date="2018-06-06T16:06:00Z">
        <w:r w:rsidRPr="00D838E7">
          <w:rPr>
            <w:rStyle w:val="Poznmkapodarou0"/>
          </w:rPr>
          <w:t xml:space="preserve">  </w:t>
        </w:r>
      </w:ins>
      <w:r w:rsidRPr="00D838E7">
        <w:rPr>
          <w:rStyle w:val="Poznmkapodarou0"/>
        </w:rPr>
        <w:t>Dostupné z:</w:t>
      </w:r>
      <w:ins w:id="57" w:author="Eva Skýbová" w:date="2018-06-06T16:06:00Z">
        <w:r w:rsidRPr="00D838E7">
          <w:rPr>
            <w:rStyle w:val="Poznmkapodarou0"/>
          </w:rPr>
          <w:t xml:space="preserve">  </w:t>
        </w:r>
        <w:r w:rsidRPr="00FF18EA">
          <w:rPr>
            <w:rFonts w:ascii="Calibri" w:hAnsi="Calibri"/>
            <w:color w:val="E36C0A"/>
            <w:sz w:val="17"/>
            <w:szCs w:val="17"/>
            <w:rPrChange w:id="58" w:author="Eva Skýbová" w:date="2018-06-07T13:25:00Z">
              <w:rPr>
                <w:rFonts w:ascii="Times New Roman" w:hAnsi="Times New Roman"/>
                <w:color w:val="E36C0A"/>
                <w:sz w:val="18"/>
                <w:szCs w:val="17"/>
              </w:rPr>
            </w:rPrChange>
          </w:rPr>
          <w:t>ZVH 2018 (bude doplněna po jejím schválení)</w:t>
        </w:r>
      </w:ins>
    </w:p>
    <w:p w:rsidR="00FF18EA" w:rsidRDefault="00FF18EA" w:rsidP="00C7119D">
      <w:pPr>
        <w:pStyle w:val="FootnoteText"/>
        <w:numPr>
          <w:ins w:id="59" w:author="Eva Skýbová" w:date="2018-06-06T16:06:00Z"/>
        </w:numPr>
      </w:pPr>
    </w:p>
  </w:footnote>
  <w:footnote w:id="9">
    <w:p w:rsidR="00FF18EA" w:rsidRDefault="00FF18EA">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ins w:id="66" w:author="Eva Skýbová" w:date="2018-06-07T13:27:00Z">
        <w:r w:rsidRPr="00D838E7">
          <w:rPr>
            <w:lang w:val="cs-CZ" w:eastAsia="cs-CZ"/>
          </w:rPr>
          <w:t>https://www.utb.cz/univerzita/mezinarodni-vztahy/studenti/mobility-studentu/</w:t>
        </w:r>
      </w:ins>
      <w:del w:id="67" w:author="Eva Skýbová" w:date="2018-06-07T13:27:00Z">
        <w:r w:rsidRPr="00FF18EA">
          <w:rPr>
            <w:lang w:val="pl-PL"/>
            <w:rPrChange w:id="68" w:author="Eva Skýbová" w:date="2018-06-07T13:27:00Z">
              <w:rPr>
                <w:color w:val="000080"/>
                <w:u w:val="single"/>
                <w:lang w:val="pl-PL"/>
              </w:rPr>
            </w:rPrChange>
          </w:rPr>
          <w:delText>http://www.utb.cz/mezinarodni-spoluprace/chci-studovat-v-zahranici</w:delText>
        </w:r>
      </w:del>
    </w:p>
  </w:footnote>
  <w:footnote w:id="10">
    <w:p w:rsidR="00FF18EA" w:rsidRDefault="00FF18EA">
      <w:pPr>
        <w:pStyle w:val="Poznmkapodarou1"/>
        <w:shd w:val="clear" w:color="auto" w:fill="auto"/>
        <w:tabs>
          <w:tab w:val="left" w:pos="182"/>
        </w:tabs>
        <w:spacing w:line="170" w:lineRule="exact"/>
      </w:pPr>
      <w:r>
        <w:rPr>
          <w:vertAlign w:val="superscript"/>
          <w:lang w:val="cs-CZ" w:eastAsia="cs-CZ"/>
        </w:rPr>
        <w:footnoteRef/>
      </w:r>
      <w:r>
        <w:rPr>
          <w:lang w:val="cs-CZ" w:eastAsia="cs-CZ"/>
        </w:rPr>
        <w:tab/>
        <w:t xml:space="preserve">Dostupné z: </w:t>
      </w:r>
      <w:ins w:id="69" w:author="Eva Skýbová" w:date="2018-06-07T13:28:00Z">
        <w:r w:rsidRPr="00D838E7">
          <w:rPr>
            <w:lang w:val="cs-CZ" w:eastAsia="cs-CZ"/>
          </w:rPr>
          <w:t>https://www.utb.cz/univerzita/uredni-deska/vnitrni-normy-a-predpisy/</w:t>
        </w:r>
      </w:ins>
      <w:del w:id="70" w:author="Eva Skýbová" w:date="2018-06-07T13:28:00Z">
        <w:r w:rsidRPr="00FF18EA">
          <w:rPr>
            <w:lang w:val="pl-PL"/>
            <w:rPrChange w:id="71" w:author="Eva Skýbová" w:date="2018-06-07T13:28:00Z">
              <w:rPr>
                <w:color w:val="000080"/>
                <w:u w:val="single"/>
                <w:lang w:val="pl-PL"/>
              </w:rPr>
            </w:rPrChange>
          </w:rPr>
          <w:delText>http://www.utb.cz/o-univerzite/smernice-rektora</w:delText>
        </w:r>
      </w:del>
    </w:p>
  </w:footnote>
  <w:footnote w:id="11">
    <w:p w:rsidR="00FF18EA" w:rsidRDefault="00FF18EA">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75" w:author="Eva Skýbová" w:date="2018-06-07T13:28:00Z">
        <w:r w:rsidRPr="00D838E7">
          <w:rPr>
            <w:lang w:val="cs-CZ" w:eastAsia="cs-CZ"/>
          </w:rPr>
          <w:t>https://stag.utb.cz/portal/</w:t>
        </w:r>
      </w:ins>
      <w:del w:id="76" w:author="Eva Skýbová" w:date="2018-06-07T13:28:00Z">
        <w:r w:rsidRPr="00FF18EA">
          <w:rPr>
            <w:lang w:val="pl-PL"/>
            <w:rPrChange w:id="77" w:author="Eva Skýbová" w:date="2018-06-07T13:28:00Z">
              <w:rPr>
                <w:color w:val="000080"/>
                <w:u w:val="single"/>
                <w:lang w:val="pl-PL"/>
              </w:rPr>
            </w:rPrChange>
          </w:rPr>
          <w:delText>https://stag.utb.cz/portal/</w:delText>
        </w:r>
      </w:del>
    </w:p>
  </w:footnote>
  <w:footnote w:id="12">
    <w:p w:rsidR="00FF18EA" w:rsidRDefault="00FF18EA">
      <w:pPr>
        <w:pStyle w:val="Poznmkapodarou1"/>
        <w:shd w:val="clear" w:color="auto" w:fill="auto"/>
        <w:jc w:val="left"/>
      </w:pPr>
      <w:r>
        <w:rPr>
          <w:vertAlign w:val="superscript"/>
          <w:lang w:val="cs-CZ" w:eastAsia="cs-CZ"/>
        </w:rPr>
        <w:footnoteRef/>
      </w:r>
      <w:r>
        <w:rPr>
          <w:lang w:val="cs-CZ" w:eastAsia="cs-CZ"/>
        </w:rPr>
        <w:t xml:space="preserve"> Dostupné z: </w:t>
      </w:r>
      <w:ins w:id="79" w:author="Eva Skýbová" w:date="2018-06-07T13:30:00Z">
        <w:r w:rsidRPr="00D838E7">
          <w:rPr>
            <w:lang w:val="cs-CZ" w:eastAsia="cs-CZ"/>
          </w:rPr>
          <w:t>https://www.utb.cz/univerzita/uredni-deska/vnitrni-normy-a-predpisy/vnitrni-predpisy/</w:t>
        </w:r>
      </w:ins>
      <w:del w:id="80" w:author="Eva Skýbová" w:date="2018-06-07T13:30:00Z">
        <w:r w:rsidRPr="00FF18EA">
          <w:rPr>
            <w:lang w:val="pl-PL"/>
            <w:rPrChange w:id="81" w:author="Eva Skýbová" w:date="2018-06-07T13:30:00Z">
              <w:rPr>
                <w:color w:val="000080"/>
                <w:u w:val="single"/>
                <w:lang w:val="pl-PL"/>
              </w:rPr>
            </w:rPrChange>
          </w:rPr>
          <w:delText>http://www.utb.cz/o-univerzite/vnitrni-predpisy</w:delText>
        </w:r>
      </w:del>
    </w:p>
  </w:footnote>
  <w:footnote w:id="13">
    <w:p w:rsidR="00FF18EA" w:rsidRDefault="00FF18EA">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82" w:author="Eva Skýbová" w:date="2018-06-07T13:37:00Z">
        <w:r w:rsidRPr="00A752D5">
          <w:rPr>
            <w:lang w:val="cs-CZ" w:eastAsia="cs-CZ"/>
          </w:rPr>
          <w:t>https://flkr.utb.cz/o-fakulte/uredni-deska/vnitrni-normy-a-predpisy/vnitrni-predpisy/</w:t>
        </w:r>
      </w:ins>
      <w:del w:id="83" w:author="Eva Skýbová" w:date="2018-06-07T13:37:00Z">
        <w:r w:rsidRPr="00FF18EA">
          <w:rPr>
            <w:lang w:val="pl-PL"/>
            <w:rPrChange w:id="84" w:author="Eva Skýbová" w:date="2018-06-07T13:37:00Z">
              <w:rPr>
                <w:color w:val="000080"/>
                <w:u w:val="single"/>
                <w:lang w:val="pl-PL"/>
              </w:rPr>
            </w:rPrChange>
          </w:rPr>
          <w:delText>http://www.utb.cz/ft/o-fakulte/vnitrni-predpisy-ft</w:delText>
        </w:r>
      </w:del>
    </w:p>
  </w:footnote>
  <w:footnote w:id="14">
    <w:p w:rsidR="00FF18EA" w:rsidRDefault="00FF18EA">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85" w:author="Eva Skýbová" w:date="2018-06-07T13:38:00Z">
        <w:r w:rsidRPr="00FF18EA">
          <w:rPr>
            <w:lang w:val="pl-PL"/>
            <w:rPrChange w:id="86" w:author="Eva Skýbová" w:date="2018-06-07T13:38:00Z">
              <w:rPr/>
            </w:rPrChange>
          </w:rPr>
          <w:t>https://jobcentrum.utb.cz/index.php?lang=cz</w:t>
        </w:r>
      </w:ins>
      <w:del w:id="87" w:author="Eva Skýbová" w:date="2018-06-07T13:38:00Z">
        <w:r w:rsidRPr="00FF18EA">
          <w:rPr>
            <w:lang w:val="pl-PL"/>
            <w:rPrChange w:id="88" w:author="Eva Skýbová" w:date="2018-06-07T12:54:00Z">
              <w:rPr>
                <w:lang w:val="pl-PL"/>
              </w:rPr>
            </w:rPrChange>
          </w:rPr>
          <w:fldChar w:fldCharType="begin"/>
        </w:r>
        <w:r w:rsidRPr="00FF18EA">
          <w:rPr>
            <w:lang w:val="pl-PL"/>
            <w:rPrChange w:id="89" w:author="Eva Skýbová" w:date="2018-06-07T12:54:00Z">
              <w:rPr/>
            </w:rPrChange>
          </w:rPr>
          <w:delInstrText>HYPERLINK "https://jobcentrum.utb.cz/index.php?lang=cz"</w:delInstrText>
        </w:r>
        <w:r w:rsidRPr="00FF18EA">
          <w:rPr>
            <w:lang w:val="pl-PL"/>
            <w:rPrChange w:id="90" w:author="Eva Skýbová" w:date="2018-06-07T12:54:00Z">
              <w:rPr>
                <w:lang w:val="pl-PL"/>
              </w:rPr>
            </w:rPrChange>
          </w:rPr>
          <w:fldChar w:fldCharType="separate"/>
        </w:r>
        <w:r w:rsidDel="00A752D5">
          <w:rPr>
            <w:rStyle w:val="Hyperlink"/>
            <w:rFonts w:cs="Calibri"/>
            <w:lang w:val="cs-CZ" w:eastAsia="cs-CZ"/>
          </w:rPr>
          <w:delText>https://jobcentrum.utb.cz/index.php?lang=cz</w:delText>
        </w:r>
        <w:r w:rsidRPr="00FF18EA">
          <w:rPr>
            <w:lang w:val="pl-PL"/>
            <w:rPrChange w:id="91" w:author="Eva Skýbová" w:date="2018-06-07T12:54:00Z">
              <w:rPr>
                <w:lang w:val="pl-PL"/>
              </w:rPr>
            </w:rPrChange>
          </w:rPr>
          <w:fldChar w:fldCharType="end"/>
        </w:r>
      </w:del>
    </w:p>
  </w:footnote>
  <w:footnote w:id="15">
    <w:p w:rsidR="00FF18EA" w:rsidRDefault="00FF18EA">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92" w:author="Eva Skýbová" w:date="2018-06-07T13:38:00Z">
        <w:r w:rsidRPr="00A752D5">
          <w:rPr>
            <w:lang w:val="cs-CZ" w:eastAsia="cs-CZ"/>
          </w:rPr>
          <w:t>https://jobcentrum.utb.cz/index.php?option=com_career&amp;view=offers&amp;Itemid=105&amp;lang=cz</w:t>
        </w:r>
      </w:ins>
      <w:del w:id="93" w:author="Eva Skýbová" w:date="2018-06-07T13:38:00Z">
        <w:r w:rsidRPr="00FF18EA">
          <w:rPr>
            <w:rFonts w:cs="Arial Unicode MS"/>
            <w:lang w:val="pl-PL"/>
            <w:rPrChange w:id="94" w:author="Eva Skýbová" w:date="2018-06-07T13:38:00Z">
              <w:rPr>
                <w:rFonts w:cs="Arial Unicode MS"/>
                <w:color w:val="000080"/>
                <w:u w:val="single"/>
                <w:lang w:val="cs-CZ" w:eastAsia="cs-CZ"/>
              </w:rPr>
            </w:rPrChange>
          </w:rPr>
          <w:delText>https://jobcentrum.utb.cz/index.php?option=com_career&amp;view=offers&amp;Itemid=105&amp;lang=cz</w:delText>
        </w:r>
      </w:del>
    </w:p>
  </w:footnote>
  <w:footnote w:id="16">
    <w:p w:rsidR="00FF18EA" w:rsidRDefault="00FF18EA">
      <w:pPr>
        <w:pStyle w:val="Poznmkapodarou1"/>
        <w:shd w:val="clear" w:color="auto" w:fill="auto"/>
        <w:tabs>
          <w:tab w:val="left" w:pos="173"/>
        </w:tabs>
      </w:pPr>
      <w:r>
        <w:rPr>
          <w:vertAlign w:val="superscript"/>
          <w:lang w:val="cs-CZ" w:eastAsia="cs-CZ"/>
        </w:rPr>
        <w:footnoteRef/>
      </w:r>
      <w:r>
        <w:rPr>
          <w:lang w:val="cs-CZ" w:eastAsia="cs-CZ"/>
        </w:rPr>
        <w:tab/>
        <w:t xml:space="preserve">Dostupné z: </w:t>
      </w:r>
      <w:ins w:id="95" w:author="Eva Skýbová" w:date="2018-06-07T13:38:00Z">
        <w:r w:rsidRPr="00A752D5">
          <w:rPr>
            <w:lang w:val="cs-CZ" w:eastAsia="cs-CZ"/>
          </w:rPr>
          <w:t>https://jobcentrum.utb.cz/index.php?option=com_content&amp;view=article&amp;id=21&amp;Itemid=156&amp;lang=cz</w:t>
        </w:r>
      </w:ins>
      <w:del w:id="96" w:author="Eva Skýbová" w:date="2018-06-07T13:38:00Z">
        <w:r w:rsidRPr="00FF18EA">
          <w:rPr>
            <w:lang w:val="cs-CZ" w:eastAsia="cs-CZ"/>
            <w:rPrChange w:id="97" w:author="Eva Skýbová" w:date="2018-06-07T13:38:00Z">
              <w:rPr>
                <w:color w:val="000080"/>
                <w:u w:val="single"/>
                <w:lang w:val="cs-CZ" w:eastAsia="cs-CZ"/>
              </w:rPr>
            </w:rPrChange>
          </w:rPr>
          <w:delText>https://jobcentrum.utb.cz/index.php?option=com_content&amp;view=artide&amp;id=21&amp;Itemid=156&amp;lang=cz</w:delText>
        </w:r>
      </w:del>
    </w:p>
  </w:footnote>
  <w:footnote w:id="17">
    <w:p w:rsidR="00FF18EA" w:rsidRDefault="00FF18EA">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FF18EA">
        <w:rPr>
          <w:lang w:val="pl-PL"/>
          <w:rPrChange w:id="98" w:author="Eva Skýbová" w:date="2018-06-07T12:54:00Z">
            <w:rPr>
              <w:lang w:val="pl-PL"/>
            </w:rPr>
          </w:rPrChange>
        </w:rPr>
        <w:fldChar w:fldCharType="begin"/>
      </w:r>
      <w:r w:rsidRPr="00FF18EA">
        <w:rPr>
          <w:lang w:val="pl-PL"/>
          <w:rPrChange w:id="99" w:author="Eva Skýbová" w:date="2018-06-07T12:54:00Z">
            <w:rPr/>
          </w:rPrChange>
        </w:rPr>
        <w:instrText>HYPERLINK "http://digilib.k.utb.cz"</w:instrText>
      </w:r>
      <w:r w:rsidRPr="00FF18EA">
        <w:rPr>
          <w:lang w:val="pl-PL"/>
          <w:rPrChange w:id="100" w:author="Eva Skýbová" w:date="2018-06-07T12:54:00Z">
            <w:rPr>
              <w:lang w:val="pl-PL"/>
            </w:rPr>
          </w:rPrChange>
        </w:rPr>
        <w:fldChar w:fldCharType="separate"/>
      </w:r>
      <w:r>
        <w:rPr>
          <w:rStyle w:val="Hyperlink"/>
          <w:rFonts w:cs="Calibri"/>
          <w:lang w:val="cs-CZ" w:eastAsia="cs-CZ"/>
        </w:rPr>
        <w:t>http://digilib.k.utb.cz</w:t>
      </w:r>
      <w:r w:rsidRPr="00FF18EA">
        <w:rPr>
          <w:lang w:val="pl-PL"/>
          <w:rPrChange w:id="101" w:author="Eva Skýbová" w:date="2018-06-07T12:54:00Z">
            <w:rPr>
              <w:lang w:val="pl-PL"/>
            </w:rPr>
          </w:rPrChange>
        </w:rPr>
        <w:fldChar w:fldCharType="end"/>
      </w:r>
    </w:p>
  </w:footnote>
  <w:footnote w:id="18">
    <w:p w:rsidR="00FF18EA" w:rsidRDefault="00FF18EA">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ins w:id="102" w:author="Eva Skýbová" w:date="2018-06-07T13:41:00Z">
        <w:r w:rsidRPr="00A752D5">
          <w:rPr>
            <w:lang w:val="cs-CZ" w:eastAsia="cs-CZ"/>
          </w:rPr>
          <w:t>https://knihovna.utb.cz/veda-a-vyzkum/podpora-vedy-a-vyzkumu/repozitar-publikacni-cinnosti-utb/</w:t>
        </w:r>
      </w:ins>
      <w:del w:id="103" w:author="Eva Skýbová" w:date="2018-06-07T13:41:00Z">
        <w:r w:rsidRPr="00FF18EA">
          <w:rPr>
            <w:lang w:val="cs-CZ" w:eastAsia="cs-CZ"/>
            <w:rPrChange w:id="104" w:author="Eva Skýbová" w:date="2018-06-07T13:40:00Z">
              <w:rPr>
                <w:color w:val="000080"/>
                <w:u w:val="single"/>
                <w:lang w:val="cs-CZ" w:eastAsia="cs-CZ"/>
              </w:rPr>
            </w:rPrChange>
          </w:rPr>
          <w:delText>htt</w:delText>
        </w:r>
      </w:del>
      <w:del w:id="105" w:author="Eva Skýbová" w:date="2018-06-07T13:40:00Z">
        <w:r w:rsidRPr="00FF18EA">
          <w:rPr>
            <w:lang w:val="cs-CZ" w:eastAsia="cs-CZ"/>
            <w:rPrChange w:id="106" w:author="Eva Skýbová" w:date="2018-06-07T13:40:00Z">
              <w:rPr>
                <w:color w:val="000080"/>
                <w:u w:val="single"/>
                <w:lang w:val="cs-CZ" w:eastAsia="cs-CZ"/>
              </w:rPr>
            </w:rPrChange>
          </w:rPr>
          <w:delText>p://publikace.k.utb.cz</w:delText>
        </w:r>
      </w:del>
    </w:p>
  </w:footnote>
  <w:footnote w:id="19">
    <w:p w:rsidR="00FF18EA" w:rsidRDefault="00FF18EA">
      <w:pPr>
        <w:pStyle w:val="Poznmkapodarou1"/>
        <w:shd w:val="clear" w:color="auto" w:fill="auto"/>
        <w:tabs>
          <w:tab w:val="left" w:pos="158"/>
        </w:tabs>
        <w:spacing w:line="170" w:lineRule="exact"/>
      </w:pPr>
      <w:r>
        <w:rPr>
          <w:vertAlign w:val="superscript"/>
          <w:lang w:val="cs-CZ" w:eastAsia="cs-CZ"/>
        </w:rPr>
        <w:footnoteRef/>
      </w:r>
      <w:r>
        <w:rPr>
          <w:lang w:val="cs-CZ" w:eastAsia="cs-CZ"/>
        </w:rPr>
        <w:tab/>
        <w:t xml:space="preserve">Seznam všech databází, které má UTB ve Zlíně je dostupný z: </w:t>
      </w:r>
      <w:ins w:id="107" w:author="Eva Skýbová" w:date="2018-06-07T13:41:00Z">
        <w:r w:rsidRPr="00A752D5">
          <w:rPr>
            <w:lang w:val="cs-CZ" w:eastAsia="cs-CZ"/>
          </w:rPr>
          <w:t>http://portal.k.utb.cz/databases/alphabetical/?lang=cze</w:t>
        </w:r>
      </w:ins>
      <w:del w:id="108" w:author="Eva Skýbová" w:date="2018-06-07T13:41:00Z">
        <w:r w:rsidRPr="00FF18EA">
          <w:rPr>
            <w:lang w:val="cs-CZ"/>
            <w:rPrChange w:id="109" w:author="Eva Skýbová" w:date="2018-06-07T13:41:00Z">
              <w:rPr>
                <w:color w:val="000080"/>
                <w:u w:val="single"/>
                <w:lang w:val="pl-PL"/>
              </w:rPr>
            </w:rPrChange>
          </w:rPr>
          <w:delText>http://portaLk.utb.cz/databases/alphabetical</w:delText>
        </w:r>
      </w:del>
    </w:p>
  </w:footnote>
  <w:footnote w:id="20">
    <w:p w:rsidR="00FF18EA" w:rsidRDefault="00FF18EA">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ins w:id="113" w:author="Eva Skýbová" w:date="2018-06-07T13:42:00Z">
        <w:r w:rsidRPr="00A752D5">
          <w:rPr>
            <w:lang w:val="cs-CZ" w:eastAsia="cs-CZ"/>
          </w:rPr>
          <w:t>https://www.utb.cz/univerzita/uredni-deska/vnitrni-normy-a-predpisy/</w:t>
        </w:r>
      </w:ins>
      <w:del w:id="114" w:author="Eva Skýbová" w:date="2018-06-07T13:42:00Z">
        <w:r w:rsidRPr="00FF18EA">
          <w:rPr>
            <w:lang w:val="pl-PL"/>
            <w:rPrChange w:id="115" w:author="Eva Skýbová" w:date="2018-06-07T13:42:00Z">
              <w:rPr>
                <w:color w:val="000080"/>
                <w:u w:val="single"/>
                <w:lang w:val="pl-PL"/>
              </w:rPr>
            </w:rPrChange>
          </w:rPr>
          <w:delText>http://www.utb.cz/o-univerzite/smernice-rektora</w:delText>
        </w:r>
      </w:del>
    </w:p>
  </w:footnote>
  <w:footnote w:id="21">
    <w:p w:rsidR="00FF18EA" w:rsidRPr="009E5D52" w:rsidRDefault="00FF18EA">
      <w:pPr>
        <w:pStyle w:val="FootnoteText"/>
        <w:rPr>
          <w:sz w:val="17"/>
          <w:szCs w:val="17"/>
        </w:rPr>
      </w:pPr>
      <w:r w:rsidRPr="009E5D52">
        <w:rPr>
          <w:rStyle w:val="FootnoteReference"/>
          <w:rFonts w:cs="Arial Unicode MS"/>
          <w:sz w:val="17"/>
          <w:szCs w:val="17"/>
        </w:rPr>
        <w:footnoteRef/>
      </w:r>
      <w:r w:rsidRPr="009E5D52">
        <w:rPr>
          <w:sz w:val="17"/>
          <w:szCs w:val="17"/>
        </w:rPr>
        <w:t xml:space="preserve"> Dostupné z: </w:t>
      </w:r>
      <w:ins w:id="119" w:author="Eva Skýbová" w:date="2018-06-07T13:42:00Z">
        <w:r w:rsidRPr="00A752D5">
          <w:rPr>
            <w:sz w:val="17"/>
            <w:szCs w:val="17"/>
          </w:rPr>
          <w:t>https://www.utb.cz/univerzita/uredni-deska/vnitrni-normy-a-predpisy/vnitrni-predpisy/</w:t>
        </w:r>
      </w:ins>
      <w:del w:id="120" w:author="Eva Skýbová" w:date="2018-06-07T13:42:00Z">
        <w:r w:rsidRPr="00FF18EA">
          <w:rPr>
            <w:sz w:val="17"/>
            <w:szCs w:val="17"/>
            <w:rPrChange w:id="121" w:author="Eva Skýbová" w:date="2018-06-07T13:42:00Z">
              <w:rPr>
                <w:color w:val="000080"/>
                <w:sz w:val="17"/>
                <w:szCs w:val="17"/>
                <w:u w:val="single"/>
              </w:rPr>
            </w:rPrChange>
          </w:rPr>
          <w:delText>http://www.utb.cz/o-univerzite/vnitrnipredpisy</w:delText>
        </w:r>
      </w:del>
      <w:r w:rsidRPr="009E5D52">
        <w:rPr>
          <w:sz w:val="17"/>
          <w:szCs w:val="17"/>
        </w:rPr>
        <w:t xml:space="preserve">  </w:t>
      </w:r>
    </w:p>
    <w:p w:rsidR="00FF18EA" w:rsidRDefault="00FF18EA">
      <w:pPr>
        <w:pStyle w:val="FootnoteText"/>
      </w:pPr>
    </w:p>
  </w:footnote>
  <w:footnote w:id="22">
    <w:p w:rsidR="00FF18EA" w:rsidRDefault="00FF18EA">
      <w:pPr>
        <w:pStyle w:val="Poznmkapodarou1"/>
        <w:shd w:val="clear" w:color="auto" w:fill="auto"/>
        <w:tabs>
          <w:tab w:val="left" w:pos="422"/>
        </w:tabs>
        <w:spacing w:line="240" w:lineRule="exact"/>
        <w:ind w:left="240"/>
      </w:pPr>
      <w:r>
        <w:rPr>
          <w:vertAlign w:val="superscript"/>
          <w:lang w:val="cs-CZ" w:eastAsia="cs-CZ"/>
        </w:rPr>
        <w:footnoteRef/>
      </w:r>
      <w:r>
        <w:rPr>
          <w:lang w:val="cs-CZ" w:eastAsia="cs-CZ"/>
        </w:rPr>
        <w:tab/>
        <w:t xml:space="preserve">Dostupné z: </w:t>
      </w:r>
      <w:ins w:id="126" w:author="Eva Skýbová" w:date="2018-06-07T13:43:00Z">
        <w:r w:rsidRPr="00A752D5">
          <w:rPr>
            <w:lang w:val="cs-CZ" w:eastAsia="cs-CZ"/>
          </w:rPr>
          <w:t>https://www.utb.cz/univerzita/uredni-deska/ruzne/strategicky-zamer/</w:t>
        </w:r>
      </w:ins>
      <w:del w:id="127" w:author="Eva Skýbová" w:date="2018-06-07T13:43:00Z">
        <w:r w:rsidRPr="00FF18EA">
          <w:rPr>
            <w:lang w:val="pl-PL"/>
            <w:rPrChange w:id="128" w:author="Eva Skýbová" w:date="2018-06-07T13:43:00Z">
              <w:rPr>
                <w:color w:val="000080"/>
                <w:u w:val="single"/>
                <w:lang w:val="pl-PL"/>
              </w:rPr>
            </w:rPrChange>
          </w:rPr>
          <w:delText>http://www.utb.cz/o-univerzite/dlouhodoby-zamer</w:delText>
        </w:r>
      </w:del>
    </w:p>
  </w:footnote>
  <w:footnote w:id="23">
    <w:p w:rsidR="00FF18EA" w:rsidRDefault="00FF18EA" w:rsidP="00B35B37">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FF18EA">
        <w:rPr>
          <w:lang w:val="pl-PL"/>
          <w:rPrChange w:id="129" w:author="Eva Skýbová" w:date="2018-06-07T12:54:00Z">
            <w:rPr>
              <w:lang w:val="pl-PL"/>
            </w:rPr>
          </w:rPrChange>
        </w:rPr>
        <w:fldChar w:fldCharType="begin"/>
      </w:r>
      <w:r w:rsidRPr="00FF18EA">
        <w:rPr>
          <w:lang w:val="pl-PL"/>
          <w:rPrChange w:id="130" w:author="Eva Skýbová" w:date="2018-06-07T12:54:00Z">
            <w:rPr/>
          </w:rPrChange>
        </w:rPr>
        <w:instrText>HYPERLINK "http://www.utb.cz/flkr/o-fakulte/dlouhodoby-zamer"</w:instrText>
      </w:r>
      <w:r w:rsidRPr="00FF18EA">
        <w:rPr>
          <w:lang w:val="pl-PL"/>
          <w:rPrChange w:id="131" w:author="Eva Skýbová" w:date="2018-06-07T12:54:00Z">
            <w:rPr>
              <w:lang w:val="pl-PL"/>
            </w:rPr>
          </w:rPrChange>
        </w:rPr>
        <w:fldChar w:fldCharType="separate"/>
      </w:r>
      <w:r w:rsidRPr="000A7DF5">
        <w:rPr>
          <w:rStyle w:val="Hyperlink"/>
          <w:rFonts w:cs="Calibri"/>
          <w:lang w:val="pl-PL"/>
        </w:rPr>
        <w:t>http://www.utb.cz/flkr/o-fakulte/dlouhodoby-zamer</w:t>
      </w:r>
      <w:r w:rsidRPr="00FF18EA">
        <w:rPr>
          <w:lang w:val="pl-PL"/>
          <w:rPrChange w:id="132" w:author="Eva Skýbová" w:date="2018-06-07T12:54:00Z">
            <w:rPr>
              <w:lang w:val="pl-PL"/>
            </w:rPr>
          </w:rPrChange>
        </w:rPr>
        <w:fldChar w:fldCharType="end"/>
      </w:r>
      <w:r w:rsidRPr="000A7DF5">
        <w:rPr>
          <w:lang w:val="pl-PL"/>
        </w:rPr>
        <w:t xml:space="preserve"> </w:t>
      </w:r>
    </w:p>
  </w:footnote>
  <w:footnote w:id="24">
    <w:p w:rsidR="00FF18EA" w:rsidRDefault="00FF18EA">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ins w:id="133" w:author="Eva Skýbová" w:date="2018-06-07T13:49:00Z">
        <w:r w:rsidRPr="00802FDC">
          <w:rPr>
            <w:lang w:val="cs-CZ" w:eastAsia="cs-CZ"/>
          </w:rPr>
          <w:t>https://flkr.utb.cz/o-fakulte/uredni-deska/vnitrni-normy-a-predpisy/vnitrni-predpisy/</w:t>
        </w:r>
      </w:ins>
      <w:del w:id="134" w:author="Eva Skýbová" w:date="2018-06-07T13:49:00Z">
        <w:r w:rsidRPr="00FF18EA">
          <w:rPr>
            <w:lang w:val="cs-CZ" w:eastAsia="cs-CZ"/>
            <w:rPrChange w:id="135" w:author="Eva Skýbová" w:date="2018-06-07T13:49:00Z">
              <w:rPr>
                <w:color w:val="000080"/>
                <w:u w:val="single"/>
                <w:lang w:val="cs-CZ" w:eastAsia="cs-CZ"/>
              </w:rPr>
            </w:rPrChange>
          </w:rPr>
          <w:delText>http://www.utb.cz/flkr/o-fakulte/statut-flkr-utb</w:delText>
        </w:r>
      </w:del>
      <w:r>
        <w:rPr>
          <w:lang w:val="cs-CZ" w:eastAsia="cs-CZ"/>
        </w:rPr>
        <w:t xml:space="preserve"> </w:t>
      </w:r>
    </w:p>
  </w:footnote>
  <w:footnote w:id="25">
    <w:p w:rsidR="00FF18EA" w:rsidRDefault="00FF18EA">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FF18EA">
        <w:rPr>
          <w:lang w:val="pl-PL"/>
          <w:rPrChange w:id="137" w:author="Eva Skýbová" w:date="2018-06-07T12:54:00Z">
            <w:rPr>
              <w:lang w:val="pl-PL"/>
            </w:rPr>
          </w:rPrChange>
        </w:rPr>
        <w:fldChar w:fldCharType="begin"/>
      </w:r>
      <w:r w:rsidRPr="00FF18EA">
        <w:rPr>
          <w:lang w:val="pl-PL"/>
          <w:rPrChange w:id="138" w:author="Eva Skýbová" w:date="2018-06-07T12:54:00Z">
            <w:rPr/>
          </w:rPrChange>
        </w:rPr>
        <w:instrText>HYPERLINK "https://www.rvvi.cz"</w:instrText>
      </w:r>
      <w:r w:rsidRPr="00FF18EA">
        <w:rPr>
          <w:lang w:val="pl-PL"/>
          <w:rPrChange w:id="139" w:author="Eva Skýbová" w:date="2018-06-07T12:54:00Z">
            <w:rPr>
              <w:lang w:val="pl-PL"/>
            </w:rPr>
          </w:rPrChange>
        </w:rPr>
        <w:fldChar w:fldCharType="separate"/>
      </w:r>
      <w:r w:rsidRPr="000A7DF5">
        <w:rPr>
          <w:rStyle w:val="Hyperlink"/>
          <w:rFonts w:cs="Calibri"/>
          <w:lang w:val="pl-PL"/>
        </w:rPr>
        <w:t>https://www.rvvi.cz</w:t>
      </w:r>
      <w:r w:rsidRPr="00FF18EA">
        <w:rPr>
          <w:lang w:val="pl-PL"/>
          <w:rPrChange w:id="140" w:author="Eva Skýbová" w:date="2018-06-07T12:54:00Z">
            <w:rPr>
              <w:lang w:val="pl-PL"/>
            </w:rPr>
          </w:rPrChange>
        </w:rPr>
        <w:fldChar w:fldCharType="end"/>
      </w:r>
    </w:p>
  </w:footnote>
  <w:footnote w:id="26">
    <w:p w:rsidR="00FF18EA" w:rsidRDefault="00FF18EA" w:rsidP="00185655">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ins w:id="141" w:author="Eva Skýbová" w:date="2018-06-07T13:51:00Z">
        <w:r w:rsidRPr="00802FDC">
          <w:rPr>
            <w:lang w:val="cs-CZ" w:eastAsia="cs-CZ"/>
          </w:rPr>
          <w:t>https://flkr.utb.cz/o-fakulte/uredni-deska/vyrocni-zpravy/vyrocni-zprava-flkr-za-rok-2016/</w:t>
        </w:r>
      </w:ins>
      <w:del w:id="142" w:author="Eva Skýbová" w:date="2018-06-07T13:51:00Z">
        <w:r w:rsidRPr="00FF18EA">
          <w:rPr>
            <w:lang w:val="pl-PL"/>
            <w:rPrChange w:id="143" w:author="Eva Skýbová" w:date="2018-06-07T13:51:00Z">
              <w:rPr>
                <w:color w:val="000080"/>
                <w:u w:val="single"/>
                <w:lang w:val="pl-PL"/>
              </w:rPr>
            </w:rPrChange>
          </w:rPr>
          <w:delText>http://www.utb.cz/flkr/o-fakulte/vyrocni-zpravy</w:delText>
        </w:r>
        <w:r w:rsidRPr="000A7DF5" w:rsidDel="00802FDC">
          <w:rPr>
            <w:lang w:val="pl-PL"/>
          </w:rPr>
          <w:delText xml:space="preserve"> </w:delText>
        </w:r>
      </w:del>
    </w:p>
  </w:footnote>
  <w:footnote w:id="27">
    <w:p w:rsidR="00FF18EA" w:rsidRDefault="00FF18EA">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ins w:id="144" w:author="Eva Skýbová" w:date="2018-06-07T13:52:00Z">
        <w:r w:rsidRPr="00802FDC">
          <w:rPr>
            <w:lang w:val="cs-CZ" w:eastAsia="cs-CZ"/>
          </w:rPr>
          <w:t>https://www.utb.cz/univerzita/uredni-deska/ruzne/vyrocni-zpravy/</w:t>
        </w:r>
      </w:ins>
      <w:del w:id="145" w:author="Eva Skýbová" w:date="2018-06-07T13:52:00Z">
        <w:r w:rsidRPr="00FF18EA">
          <w:rPr>
            <w:lang w:val="pl-PL"/>
            <w:rPrChange w:id="146" w:author="Eva Skýbová" w:date="2018-06-07T13:52:00Z">
              <w:rPr>
                <w:color w:val="000080"/>
                <w:u w:val="single"/>
                <w:lang w:val="pl-PL"/>
              </w:rPr>
            </w:rPrChange>
          </w:rPr>
          <w:delText>http://www.utb.cz/o-univerzite/vyrocni-zpravy</w:delText>
        </w:r>
      </w:del>
    </w:p>
  </w:footnote>
  <w:footnote w:id="28">
    <w:p w:rsidR="00FF18EA" w:rsidRDefault="00FF18EA">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ins w:id="219" w:author="Eva Skýbová" w:date="2018-06-07T13:54:00Z">
        <w:r w:rsidRPr="00802FDC">
          <w:rPr>
            <w:lang w:val="cs-CZ" w:eastAsia="cs-CZ"/>
          </w:rPr>
          <w:t>https://www.utb.cz/univerzita/uredni-deska/vnitrni-normy-a-predpisy/vnitrni-predpisy/</w:t>
        </w:r>
      </w:ins>
      <w:del w:id="220" w:author="Eva Skýbová" w:date="2018-06-07T13:54:00Z">
        <w:r w:rsidRPr="00FF18EA">
          <w:rPr>
            <w:lang w:val="pl-PL"/>
            <w:rPrChange w:id="221" w:author="Eva Skýbová" w:date="2018-06-07T13:54:00Z">
              <w:rPr>
                <w:color w:val="000080"/>
                <w:u w:val="single"/>
                <w:lang w:val="pl-PL"/>
              </w:rPr>
            </w:rPrChange>
          </w:rPr>
          <w:delText>http://www.utb.cz/o-univerzite/vnitrni-predpisy</w:delText>
        </w:r>
      </w:del>
    </w:p>
  </w:footnote>
  <w:footnote w:id="29">
    <w:p w:rsidR="00FF18EA" w:rsidRDefault="00FF18EA">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ins w:id="228" w:author="Eva Skýbová" w:date="2018-06-07T13:54:00Z">
        <w:r w:rsidRPr="00802FDC">
          <w:rPr>
            <w:lang w:val="cs-CZ" w:eastAsia="cs-CZ"/>
          </w:rPr>
          <w:t>https://flkr.utb.cz/o-fakulte/zakladni-informace/struktura/ostatni-organy-fakulty/rada-studijnich-programu/</w:t>
        </w:r>
      </w:ins>
      <w:del w:id="229" w:author="Eva Skýbová" w:date="2018-06-07T13:54:00Z">
        <w:r w:rsidRPr="00FF18EA">
          <w:rPr>
            <w:lang w:val="pl-PL"/>
            <w:rPrChange w:id="230" w:author="Eva Skýbová" w:date="2018-06-07T13:54:00Z">
              <w:rPr>
                <w:color w:val="000080"/>
                <w:u w:val="single"/>
                <w:lang w:val="pl-PL"/>
              </w:rPr>
            </w:rPrChange>
          </w:rPr>
          <w:delText>http://www.utb.cz/flkr/o-fakulte/rada-studijnich-programu</w:delText>
        </w:r>
        <w:r w:rsidRPr="000A7DF5" w:rsidDel="00802FDC">
          <w:rPr>
            <w:lang w:val="pl-PL"/>
          </w:rPr>
          <w:delText xml:space="preserve"> </w:delText>
        </w:r>
      </w:del>
    </w:p>
  </w:footnote>
  <w:footnote w:id="30">
    <w:p w:rsidR="00FF18EA" w:rsidRDefault="00FF18EA"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ins w:id="341" w:author="Eva Skýbová" w:date="2018-06-07T13:57:00Z">
        <w:r w:rsidRPr="00BC289D">
          <w:rPr>
            <w:lang w:val="cs-CZ" w:eastAsia="cs-CZ"/>
          </w:rPr>
          <w:t>https://knihovna.utb.cz/knihovna/o-knihovne/studovna-uherske-hradiste/</w:t>
        </w:r>
      </w:ins>
      <w:del w:id="342" w:author="Eva Skýbová" w:date="2018-06-07T13:57:00Z">
        <w:r w:rsidRPr="00FF18EA">
          <w:rPr>
            <w:lang w:val="pl-PL"/>
            <w:rPrChange w:id="343" w:author="Eva Skýbová" w:date="2018-06-07T13:57:00Z">
              <w:rPr>
                <w:color w:val="000080"/>
                <w:u w:val="single"/>
                <w:lang w:val="pl-PL"/>
              </w:rPr>
            </w:rPrChange>
          </w:rPr>
          <w:delText>http://digilib-k.utb.cz</w:delText>
        </w:r>
        <w:r w:rsidRPr="000A7DF5" w:rsidDel="00BC289D">
          <w:rPr>
            <w:lang w:val="pl-PL"/>
          </w:rPr>
          <w:delText xml:space="preserve">. </w:delText>
        </w:r>
      </w:del>
    </w:p>
  </w:footnote>
  <w:footnote w:id="31">
    <w:p w:rsidR="00FF18EA" w:rsidRDefault="00FF18EA"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ins w:id="344" w:author="Eva Skýbová" w:date="2018-06-07T13:57:00Z">
        <w:r w:rsidRPr="00BC289D">
          <w:rPr>
            <w:lang w:val="cs-CZ" w:eastAsia="cs-CZ"/>
          </w:rPr>
          <w:t>https://flkr.utb.cz/o-fakulte/uredni-deska/vnitrni-normy-a-predpisy/vnitrni-predpisy/</w:t>
        </w:r>
      </w:ins>
      <w:del w:id="345" w:author="Eva Skýbová" w:date="2018-06-07T13:57:00Z">
        <w:r w:rsidRPr="00FF18EA">
          <w:rPr>
            <w:lang w:val="pl-PL"/>
            <w:rPrChange w:id="346" w:author="Eva Skýbová" w:date="2018-06-07T13:57:00Z">
              <w:rPr>
                <w:color w:val="000080"/>
                <w:u w:val="single"/>
                <w:lang w:val="pl-PL"/>
              </w:rPr>
            </w:rPrChange>
          </w:rPr>
          <w:delText>http://www.utb.cz/flkr/o-fakulte/vnitrni-predpisy</w:delText>
        </w:r>
      </w:del>
      <w:r w:rsidRPr="000A7DF5">
        <w:rPr>
          <w:lang w:val="pl-PL"/>
        </w:rPr>
        <w:t xml:space="preserve"> </w:t>
      </w:r>
    </w:p>
  </w:footnote>
  <w:footnote w:id="32">
    <w:p w:rsidR="00FF18EA" w:rsidRDefault="00FF18EA"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ins w:id="347" w:author="Eva Skýbová" w:date="2018-06-07T14:02:00Z">
        <w:r w:rsidRPr="005111EC">
          <w:rPr>
            <w:lang w:val="cs-CZ" w:eastAsia="cs-CZ"/>
          </w:rPr>
          <w:t>https://flkr.utb.cz/studium/</w:t>
        </w:r>
      </w:ins>
      <w:del w:id="348" w:author="Eva Skýbová" w:date="2018-06-07T13:58:00Z">
        <w:r w:rsidRPr="00FF18EA">
          <w:rPr>
            <w:lang w:val="pl-PL"/>
            <w:rPrChange w:id="349" w:author="Eva Skýbová" w:date="2018-06-07T13:58:00Z">
              <w:rPr>
                <w:color w:val="000080"/>
                <w:u w:val="single"/>
                <w:lang w:val="pl-PL"/>
              </w:rPr>
            </w:rPrChange>
          </w:rPr>
          <w:delText>http://www.utb.cz/flkr/chci-studovat/bakalarske-studijni-programy</w:delText>
        </w:r>
        <w:r w:rsidRPr="000A7DF5" w:rsidDel="005111EC">
          <w:rPr>
            <w:lang w:val="pl-PL"/>
          </w:rPr>
          <w:delText xml:space="preserve"> </w:delText>
        </w:r>
      </w:del>
    </w:p>
  </w:footnote>
  <w:footnote w:id="33">
    <w:p w:rsidR="00FF18EA" w:rsidRDefault="00FF18EA"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ins w:id="350" w:author="Eva Skýbová" w:date="2018-06-07T14:01:00Z">
        <w:r w:rsidRPr="005111EC">
          <w:rPr>
            <w:lang w:val="cs-CZ" w:eastAsia="cs-CZ"/>
          </w:rPr>
          <w:t>https://flkr.utb.cz/o-fakulte/uredni-deska/vnitrni-normy-a-predpisy/pokyny-dekana/</w:t>
        </w:r>
      </w:ins>
      <w:del w:id="351" w:author="Eva Skýbová" w:date="2018-06-07T14:01:00Z">
        <w:r w:rsidRPr="00FF18EA">
          <w:rPr>
            <w:lang w:val="pl-PL"/>
            <w:rPrChange w:id="352" w:author="Eva Skýbová" w:date="2018-06-07T14:01:00Z">
              <w:rPr>
                <w:color w:val="000080"/>
                <w:u w:val="single"/>
                <w:lang w:val="pl-PL"/>
              </w:rPr>
            </w:rPrChange>
          </w:rPr>
          <w:delText>http://www.utb.cz/flkr/o-fakulte/pokyny-dekana</w:delText>
        </w:r>
        <w:r w:rsidRPr="000A7DF5" w:rsidDel="005111EC">
          <w:rPr>
            <w:lang w:val="pl-PL"/>
          </w:rPr>
          <w:delText xml:space="preserve"> </w:delText>
        </w:r>
      </w:del>
    </w:p>
  </w:footnote>
  <w:footnote w:id="34">
    <w:p w:rsidR="00FF18EA" w:rsidRPr="003F1267" w:rsidRDefault="00FF18EA">
      <w:pPr>
        <w:pStyle w:val="FootnoteText"/>
        <w:rPr>
          <w:sz w:val="16"/>
          <w:szCs w:val="16"/>
        </w:rPr>
      </w:pPr>
      <w:r w:rsidRPr="003F1267">
        <w:rPr>
          <w:rStyle w:val="FootnoteReference"/>
          <w:rFonts w:cs="Arial Unicode MS"/>
          <w:sz w:val="16"/>
          <w:szCs w:val="16"/>
        </w:rPr>
        <w:footnoteRef/>
      </w:r>
      <w:r w:rsidRPr="003F1267">
        <w:rPr>
          <w:sz w:val="16"/>
          <w:szCs w:val="16"/>
        </w:rPr>
        <w:t xml:space="preserve"> Dostupné z: </w:t>
      </w:r>
      <w:hyperlink r:id="rId1" w:history="1">
        <w:r w:rsidRPr="003F1267">
          <w:rPr>
            <w:rStyle w:val="Hyperlink"/>
            <w:rFonts w:cs="Arial Unicode MS"/>
            <w:sz w:val="16"/>
            <w:szCs w:val="16"/>
          </w:rPr>
          <w:t>http://www.utb.cz/o-univerzite/vyrocni-zpravy</w:t>
        </w:r>
      </w:hyperlink>
    </w:p>
    <w:p w:rsidR="00FF18EA" w:rsidRDefault="00FF18EA">
      <w:pPr>
        <w:pStyle w:val="FootnoteText"/>
      </w:pPr>
    </w:p>
  </w:footnote>
  <w:footnote w:id="35">
    <w:p w:rsidR="00FF18EA" w:rsidRDefault="00FF18EA">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FF18EA">
        <w:rPr>
          <w:lang w:val="pl-PL"/>
          <w:rPrChange w:id="409" w:author="Eva Skýbová" w:date="2018-06-07T12:54:00Z">
            <w:rPr>
              <w:lang w:val="pl-PL"/>
            </w:rPr>
          </w:rPrChange>
        </w:rPr>
        <w:fldChar w:fldCharType="begin"/>
      </w:r>
      <w:r w:rsidRPr="00FF18EA">
        <w:rPr>
          <w:lang w:val="pl-PL"/>
          <w:rPrChange w:id="410" w:author="Eva Skýbová" w:date="2018-06-07T12:54:00Z">
            <w:rPr/>
          </w:rPrChange>
        </w:rPr>
        <w:instrText>HYPERLINK "http://www.msmt.cz/vyzkum-a-vyvoj-2/zakon-c-111-1998-sb-o-vysokych-skolach"</w:instrText>
      </w:r>
      <w:r w:rsidRPr="00FF18EA">
        <w:rPr>
          <w:lang w:val="pl-PL"/>
          <w:rPrChange w:id="411" w:author="Eva Skýbová" w:date="2018-06-07T12:54:00Z">
            <w:rPr>
              <w:lang w:val="pl-PL"/>
            </w:rPr>
          </w:rPrChange>
        </w:rPr>
        <w:fldChar w:fldCharType="separate"/>
      </w:r>
      <w:r w:rsidRPr="000A7DF5">
        <w:rPr>
          <w:rStyle w:val="Hyperlink"/>
          <w:rFonts w:cs="Calibri"/>
          <w:lang w:val="pl-PL"/>
        </w:rPr>
        <w:t>http://www.msmt.cz/vyzkum-a-vyvoj-2/zakon-c-111-1998-sb-o-vysokych-skolach</w:t>
      </w:r>
      <w:r w:rsidRPr="00FF18EA">
        <w:rPr>
          <w:lang w:val="pl-PL"/>
          <w:rPrChange w:id="412" w:author="Eva Skýbová" w:date="2018-06-07T12:54:00Z">
            <w:rPr>
              <w:lang w:val="pl-PL"/>
            </w:rPr>
          </w:rPrChange>
        </w:rPr>
        <w:fldChar w:fldCharType="end"/>
      </w:r>
    </w:p>
  </w:footnote>
  <w:footnote w:id="36">
    <w:p w:rsidR="00FF18EA" w:rsidRDefault="00FF18EA">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ins w:id="413" w:author="Eva Skýbová" w:date="2018-06-07T14:10:00Z">
        <w:r w:rsidRPr="005111EC">
          <w:rPr>
            <w:lang w:val="cs-CZ" w:eastAsia="cs-CZ"/>
          </w:rPr>
          <w:t>https://www.utb.cz/univerzita/uredni-deska/vnitrni-normy-a-predpisy/vnitrni-predpisy/</w:t>
        </w:r>
      </w:ins>
      <w:del w:id="414" w:author="Eva Skýbová" w:date="2018-06-07T14:09:00Z">
        <w:r w:rsidRPr="00FF18EA">
          <w:rPr>
            <w:lang w:val="pl-PL"/>
            <w:rPrChange w:id="415" w:author="Eva Skýbová" w:date="2018-06-07T14:09:00Z">
              <w:rPr>
                <w:color w:val="000080"/>
                <w:u w:val="single"/>
                <w:lang w:val="pl-PL"/>
              </w:rPr>
            </w:rPrChange>
          </w:rPr>
          <w:delText>http://www.utb.cz/o-univerzite/vnitrni-predpisy</w:delText>
        </w:r>
      </w:del>
    </w:p>
  </w:footnote>
  <w:footnote w:id="37">
    <w:p w:rsidR="00FF18EA" w:rsidRDefault="00FF18EA" w:rsidP="006D453F">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FF18EA">
        <w:rPr>
          <w:lang w:val="pl-PL"/>
          <w:rPrChange w:id="556" w:author="Eva Skýbová" w:date="2018-06-07T12:54:00Z">
            <w:rPr>
              <w:lang w:val="pl-PL"/>
            </w:rPr>
          </w:rPrChange>
        </w:rPr>
        <w:fldChar w:fldCharType="begin"/>
      </w:r>
      <w:r w:rsidRPr="00FF18EA">
        <w:rPr>
          <w:lang w:val="pl-PL"/>
          <w:rPrChange w:id="557" w:author="Eva Skýbová" w:date="2018-06-07T12:54:00Z">
            <w:rPr/>
          </w:rPrChange>
        </w:rPr>
        <w:instrText>HYPERLINK "http://www.utb.cz/file/36259/"</w:instrText>
      </w:r>
      <w:r w:rsidRPr="00FF18EA">
        <w:rPr>
          <w:lang w:val="pl-PL"/>
          <w:rPrChange w:id="558" w:author="Eva Skýbová" w:date="2018-06-07T12:54:00Z">
            <w:rPr>
              <w:lang w:val="pl-PL"/>
            </w:rPr>
          </w:rPrChange>
        </w:rPr>
        <w:fldChar w:fldCharType="separate"/>
      </w:r>
      <w:r w:rsidRPr="000A7DF5">
        <w:rPr>
          <w:rStyle w:val="Hyperlink"/>
          <w:rFonts w:cs="Calibri"/>
          <w:lang w:val="pl-PL"/>
        </w:rPr>
        <w:t>http://www.utb.cz/file/36259/</w:t>
      </w:r>
      <w:r w:rsidRPr="00FF18EA">
        <w:rPr>
          <w:lang w:val="pl-PL"/>
          <w:rPrChange w:id="559" w:author="Eva Skýbová" w:date="2018-06-07T12:54:00Z">
            <w:rPr>
              <w:lang w:val="pl-PL"/>
            </w:rPr>
          </w:rPrChange>
        </w:rPr>
        <w:fldChar w:fldCharType="end"/>
      </w:r>
    </w:p>
  </w:footnote>
  <w:footnote w:id="38">
    <w:p w:rsidR="00FF18EA" w:rsidRDefault="00FF18EA" w:rsidP="006D453F">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ins w:id="560" w:author="Eva Skýbová" w:date="2018-06-07T14:10:00Z">
        <w:r w:rsidRPr="00B01CE3">
          <w:rPr>
            <w:lang w:val="cs-CZ" w:eastAsia="cs-CZ"/>
          </w:rPr>
          <w:t>https://www.utb.cz/univerzita/uredni-deska/vnitrni-normy-a-predpisy/vnitrni-predpisy/</w:t>
        </w:r>
      </w:ins>
      <w:del w:id="561" w:author="Eva Skýbová" w:date="2018-06-07T14:10:00Z">
        <w:r w:rsidRPr="00FF18EA">
          <w:rPr>
            <w:lang w:val="pl-PL"/>
            <w:rPrChange w:id="562" w:author="Eva Skýbová" w:date="2018-06-07T14:10:00Z">
              <w:rPr>
                <w:color w:val="000080"/>
                <w:u w:val="single"/>
                <w:lang w:val="pl-PL"/>
              </w:rPr>
            </w:rPrChange>
          </w:rPr>
          <w:delText>http://www.utb.cz/o-univerzite/vnitrni-predpisy</w:delText>
        </w:r>
      </w:del>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 o:spid="_x0000_s2049" type="#_x0000_t202" style="position:absolute;margin-left:148.2pt;margin-top:14.95pt;width:297.35pt;height:67.2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rqgIAAKg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ZwUjQFnp0zwaDbuSAIluevtMJeN114GcG2IY2O6q6u5XFd42E3NRU7Nm1UrKvGS0hvdDe9M+u&#10;jjjaguz6T7KEMPTBSAc0VKq1tYNqIECHNj2eWmNT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" filled="f" stroked="f">
          <v:textbox style="mso-next-textbox:#Text Box 2;mso-fit-shape-to-text:t" inset="0,0,0,0">
            <w:txbxContent>
              <w:p w:rsidR="00FF18EA" w:rsidRDefault="00FF18EA" w:rsidP="004308C5">
                <w:pPr>
                  <w:pStyle w:val="ZhlavneboZpat1"/>
                </w:pPr>
              </w:p>
              <w:p w:rsidR="00FF18EA" w:rsidRPr="004308C5" w:rsidRDefault="00FF18EA" w:rsidP="000A7DF5">
                <w:pPr>
                  <w:pStyle w:val="ZhlavneboZpat1"/>
                  <w:jc w:val="center"/>
                </w:pPr>
                <w:r w:rsidRPr="004308C5">
                  <w:t>Univerzita Tomáše Bati ve Zlíně, Fakulta logistiky a krizového řízení</w:t>
                </w:r>
              </w:p>
              <w:p w:rsidR="00FF18EA" w:rsidRPr="004308C5" w:rsidRDefault="00FF18EA" w:rsidP="000A7DF5">
                <w:pPr>
                  <w:pStyle w:val="ZhlavneboZpat1"/>
                  <w:jc w:val="center"/>
                </w:pPr>
                <w:r w:rsidRPr="004308C5">
                  <w:t>SP: Aplikovaná logistika</w:t>
                </w:r>
              </w:p>
              <w:p w:rsidR="00FF18EA" w:rsidRDefault="00FF18EA">
                <w:pPr>
                  <w:pStyle w:val="ZhlavneboZpat1"/>
                  <w:shd w:val="clear" w:color="auto" w:fill="auto"/>
                  <w:spacing w:line="240" w:lineRule="auto"/>
                </w:pP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9" o:spid="_x0000_s2067" type="#_x0000_t202" style="position:absolute;margin-left:177.4pt;margin-top:26.8pt;width:242.2pt;height:26.85pt;z-index:-2516203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rsidR="00FF18EA" w:rsidRPr="0084773E" w:rsidRDefault="00FF18EA" w:rsidP="000A7DF5">
                <w:pPr>
                  <w:pStyle w:val="ZhlavneboZpat1"/>
                  <w:shd w:val="clear" w:color="auto" w:fill="auto"/>
                  <w:spacing w:line="240" w:lineRule="auto"/>
                </w:pPr>
                <w:r w:rsidRPr="0084773E">
                  <w:t>Univerzita Tomáše Bati ve Zlíně, Fakulta logistiky a krizového řízení</w:t>
                </w:r>
              </w:p>
              <w:p w:rsidR="00FF18EA" w:rsidRPr="0084773E" w:rsidRDefault="00FF18EA" w:rsidP="000A7DF5">
                <w:pPr>
                  <w:pStyle w:val="ZhlavneboZpat1"/>
                  <w:shd w:val="clear" w:color="auto" w:fill="auto"/>
                  <w:spacing w:line="240" w:lineRule="auto"/>
                  <w:jc w:val="center"/>
                </w:pPr>
                <w:r w:rsidRPr="0084773E">
                  <w:t>SP: Aplikovaná logistika</w:t>
                </w:r>
              </w:p>
              <w:p w:rsidR="00FF18EA" w:rsidRPr="000A7DF5" w:rsidRDefault="00FF18EA" w:rsidP="000A7DF5"/>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34" o:spid="_x0000_s2070" type="#_x0000_t202" style="position:absolute;margin-left:168.45pt;margin-top:12.4pt;width:297.35pt;height:67.15pt;z-index:-25161420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AzEja/rQIAALAFAAAOAAAAAAAA&#10;AAAAAAAAAC4CAABkcnMvZTJvRG9jLnhtbFBLAQItABQABgAIAAAAIQB2usen3QAAAAkBAAAPAAAA&#10;AAAAAAAAAAAAAAcFAABkcnMvZG93bnJldi54bWxQSwUGAAAAAAQABADzAAAAEQYAAAAA&#10;" filled="f" stroked="f">
          <v:textbox style="mso-fit-shape-to-text:t" inset="0,0,0,0">
            <w:txbxContent>
              <w:p w:rsidR="00FF18EA" w:rsidRDefault="00FF18EA" w:rsidP="0084773E">
                <w:pPr>
                  <w:pStyle w:val="ZhlavneboZpat1"/>
                  <w:shd w:val="clear" w:color="auto" w:fill="auto"/>
                  <w:spacing w:line="240" w:lineRule="auto"/>
                </w:pPr>
              </w:p>
              <w:p w:rsidR="00FF18EA" w:rsidRPr="0084773E" w:rsidRDefault="00FF18EA" w:rsidP="0084773E">
                <w:pPr>
                  <w:pStyle w:val="ZhlavneboZpat1"/>
                  <w:shd w:val="clear" w:color="auto" w:fill="auto"/>
                  <w:spacing w:line="240" w:lineRule="auto"/>
                </w:pPr>
                <w:r w:rsidRPr="0084773E">
                  <w:t>Univerzita Tomáše Bati ve Zlíně, Fakulta logistiky a krizového řízení</w:t>
                </w:r>
              </w:p>
              <w:p w:rsidR="00FF18EA" w:rsidRPr="0084773E" w:rsidRDefault="00FF18EA" w:rsidP="000A7DF5">
                <w:pPr>
                  <w:pStyle w:val="ZhlavneboZpat1"/>
                  <w:shd w:val="clear" w:color="auto" w:fill="auto"/>
                  <w:spacing w:line="240" w:lineRule="auto"/>
                  <w:jc w:val="center"/>
                </w:pPr>
                <w:r w:rsidRPr="0084773E">
                  <w:t>SP: Aplikovaná logistika</w:t>
                </w:r>
              </w:p>
              <w:p w:rsidR="00FF18EA" w:rsidRDefault="00FF18EA">
                <w:pPr>
                  <w:pStyle w:val="ZhlavneboZpat1"/>
                  <w:shd w:val="clear" w:color="auto" w:fill="auto"/>
                  <w:spacing w:line="240" w:lineRule="auto"/>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3" o:spid="_x0000_s2050" type="#_x0000_t202" style="position:absolute;margin-left:148.2pt;margin-top:14.95pt;width:297.35pt;height:67.1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5eqrQIAAK8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o45eqrQIAAK8FAAAOAAAAAAAA&#10;AAAAAAAAAC4CAABkcnMvZTJvRG9jLnhtbFBLAQItABQABgAIAAAAIQB2usen3QAAAAkBAAAPAAAA&#10;AAAAAAAAAAAAAAcFAABkcnMvZG93bnJldi54bWxQSwUGAAAAAAQABADzAAAAEQYAAAAA&#10;" filled="f" stroked="f">
          <v:textbox style="mso-next-textbox:#Text Box 3;mso-fit-shape-to-text:t" inset="0,0,0,0">
            <w:txbxContent>
              <w:p w:rsidR="00FF18EA" w:rsidRDefault="00FF18EA" w:rsidP="000A7DF5">
                <w:pPr>
                  <w:pStyle w:val="ZhlavneboZpat1"/>
                  <w:shd w:val="clear" w:color="auto" w:fill="auto"/>
                  <w:spacing w:line="240" w:lineRule="auto"/>
                  <w:jc w:val="center"/>
                  <w:rPr>
                    <w:rStyle w:val="ZhlavneboZpat0"/>
                  </w:rPr>
                </w:pPr>
              </w:p>
              <w:p w:rsidR="00FF18EA" w:rsidRDefault="00FF18EA" w:rsidP="000A7DF5">
                <w:pPr>
                  <w:pStyle w:val="ZhlavneboZpat1"/>
                  <w:shd w:val="clear" w:color="auto" w:fill="auto"/>
                  <w:spacing w:line="240" w:lineRule="auto"/>
                  <w:jc w:val="center"/>
                  <w:rPr>
                    <w:rStyle w:val="ZhlavneboZpat0"/>
                  </w:rPr>
                </w:pPr>
              </w:p>
              <w:p w:rsidR="00FF18EA" w:rsidRDefault="00FF18EA" w:rsidP="000A7DF5">
                <w:pPr>
                  <w:pStyle w:val="ZhlavneboZpat1"/>
                  <w:shd w:val="clear" w:color="auto" w:fill="auto"/>
                  <w:spacing w:line="240" w:lineRule="auto"/>
                  <w:jc w:val="center"/>
                </w:pPr>
                <w:r>
                  <w:rPr>
                    <w:rStyle w:val="ZhlavneboZpat0"/>
                  </w:rPr>
                  <w:t>Univerzita Tomáše Bati ve Zlíně, Fakulta logistiky a krizového řízení</w:t>
                </w:r>
              </w:p>
              <w:p w:rsidR="00FF18EA" w:rsidRDefault="00FF18EA" w:rsidP="000A7DF5">
                <w:pPr>
                  <w:pStyle w:val="ZhlavneboZpat1"/>
                  <w:shd w:val="clear" w:color="auto" w:fill="auto"/>
                  <w:spacing w:line="240" w:lineRule="auto"/>
                  <w:jc w:val="center"/>
                </w:pPr>
                <w:r>
                  <w:rPr>
                    <w:rStyle w:val="ZhlavneboZpat0"/>
                  </w:rPr>
                  <w:t>SP: Aplikovaná logistika</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6" o:spid="_x0000_s2053" type="#_x0000_t202" style="position:absolute;margin-left:181.5pt;margin-top:10.05pt;width:242.2pt;height:26.85pt;z-index:-25164800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TQZeNrQIAAK8FAAAOAAAAAAAA&#10;AAAAAAAAAC4CAABkcnMvZTJvRG9jLnhtbFBLAQItABQABgAIAAAAIQB2usen3QAAAAkBAAAPAAAA&#10;AAAAAAAAAAAAAAcFAABkcnMvZG93bnJldi54bWxQSwUGAAAAAAQABADzAAAAEQYAAAAA&#10;" filled="f" stroked="f">
          <v:textbox style="mso-next-textbox:#Text Box 6;mso-fit-shape-to-text:t" inset="0,0,0,0">
            <w:txbxContent>
              <w:p w:rsidR="00FF18EA" w:rsidRDefault="00FF18EA" w:rsidP="00B435F5">
                <w:pPr>
                  <w:pStyle w:val="ZhlavneboZpat1"/>
                </w:pPr>
              </w:p>
              <w:p w:rsidR="00FF18EA" w:rsidRPr="00B435F5" w:rsidRDefault="00FF18EA" w:rsidP="00B435F5">
                <w:pPr>
                  <w:pStyle w:val="ZhlavneboZpat1"/>
                </w:pPr>
                <w:r w:rsidRPr="00B435F5">
                  <w:t>Univerzita Tomáše Bati ve Zlíně, Fakulta logistiky a krizového řízení</w:t>
                </w:r>
              </w:p>
              <w:p w:rsidR="00FF18EA" w:rsidRDefault="00FF18EA" w:rsidP="00FF18EA">
                <w:pPr>
                  <w:pStyle w:val="ZhlavneboZpat1"/>
                  <w:jc w:val="center"/>
                  <w:pPrChange w:id="208" w:author="Eva Skýbová" w:date="2018-06-07T15:35:00Z">
                    <w:pPr>
                      <w:pStyle w:val="ZhlavneboZpat1"/>
                    </w:pPr>
                  </w:pPrChange>
                </w:pPr>
                <w:r w:rsidRPr="00B435F5">
                  <w:t>SP: Aplikovaná logistika</w:t>
                </w:r>
              </w:p>
              <w:p w:rsidR="00FF18EA" w:rsidRDefault="00FF18EA">
                <w:pPr>
                  <w:pStyle w:val="ZhlavneboZpat1"/>
                  <w:shd w:val="clear" w:color="auto" w:fill="auto"/>
                  <w:spacing w:line="240" w:lineRule="auto"/>
                </w:pP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7" o:spid="_x0000_s2054" type="#_x0000_t202" style="position:absolute;margin-left:162.8pt;margin-top:10.65pt;width:297.35pt;height:67.2pt;z-index:-2516459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" filled="f" stroked="f">
          <v:textbox style="mso-next-textbox:#Text Box 7;mso-fit-shape-to-text:t" inset="0,0,0,0">
            <w:txbxContent>
              <w:p w:rsidR="00FF18EA" w:rsidRDefault="00FF18EA" w:rsidP="00B35B37">
                <w:pPr>
                  <w:pStyle w:val="ZhlavneboZpat1"/>
                  <w:shd w:val="clear" w:color="auto" w:fill="auto"/>
                  <w:spacing w:line="240" w:lineRule="auto"/>
                </w:pPr>
              </w:p>
              <w:p w:rsidR="00FF18EA" w:rsidRPr="004308C5" w:rsidRDefault="00FF18EA" w:rsidP="009E5D52">
                <w:pPr>
                  <w:pStyle w:val="ZhlavneboZpat1"/>
                  <w:jc w:val="center"/>
                </w:pPr>
                <w:r w:rsidRPr="004308C5">
                  <w:t>Univerzita Tomáše Bati ve Zlíně, Fakulta logistiky a krizového řízení</w:t>
                </w:r>
              </w:p>
              <w:p w:rsidR="00FF18EA" w:rsidRPr="004308C5" w:rsidRDefault="00FF18EA" w:rsidP="009E5D52">
                <w:pPr>
                  <w:pStyle w:val="ZhlavneboZpat1"/>
                  <w:jc w:val="center"/>
                </w:pPr>
                <w:r w:rsidRPr="004308C5">
                  <w:t>SP: Aplikovaná logistika</w:t>
                </w:r>
              </w:p>
              <w:p w:rsidR="00FF18EA" w:rsidRDefault="00FF18EA">
                <w:pPr>
                  <w:pStyle w:val="ZhlavneboZpat1"/>
                  <w:shd w:val="clear" w:color="auto" w:fill="auto"/>
                  <w:spacing w:line="240" w:lineRule="auto"/>
                </w:pP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10" o:spid="_x0000_s2057" type="#_x0000_t202" style="position:absolute;margin-left:178.7pt;margin-top:29.15pt;width:242.2pt;height:26.85pt;z-index:-25163980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next-textbox:#Text Box 10;mso-fit-shape-to-text:t" inset="0,0,0,0">
            <w:txbxContent>
              <w:p w:rsidR="00FF18EA" w:rsidRPr="002B6DDE" w:rsidRDefault="00FF18EA" w:rsidP="002B6DDE">
                <w:pPr>
                  <w:pStyle w:val="ZhlavneboZpat1"/>
                  <w:shd w:val="clear" w:color="auto" w:fill="auto"/>
                  <w:spacing w:line="240" w:lineRule="auto"/>
                </w:pPr>
                <w:r w:rsidRPr="002B6DDE">
                  <w:t>Univerzita Tomáše Bati ve Zlíně, Fakulta logistiky a krizového řízení</w:t>
                </w:r>
              </w:p>
              <w:p w:rsidR="00FF18EA" w:rsidRPr="002B6DDE" w:rsidRDefault="00FF18EA" w:rsidP="002B6DDE">
                <w:pPr>
                  <w:pStyle w:val="ZhlavneboZpat1"/>
                  <w:shd w:val="clear" w:color="auto" w:fill="auto"/>
                  <w:spacing w:line="240" w:lineRule="auto"/>
                </w:pPr>
                <w:r w:rsidRPr="002B6DDE">
                  <w:t xml:space="preserve">SP: Aplikovaná logistika </w:t>
                </w:r>
              </w:p>
              <w:p w:rsidR="00FF18EA" w:rsidRDefault="00FF18EA">
                <w:pPr>
                  <w:pStyle w:val="ZhlavneboZpat1"/>
                  <w:shd w:val="clear" w:color="auto" w:fill="auto"/>
                  <w:spacing w:line="240" w:lineRule="auto"/>
                </w:pP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0" o:spid="_x0000_s2060" type="#_x0000_t202" style="position:absolute;margin-left:159.4pt;margin-top:21.45pt;width:297.35pt;height:53.7pt;z-index:-25163468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" filled="f" stroked="f">
          <v:textbox style="mso-next-textbox:#Text Box 20;mso-fit-shape-to-text:t" inset="0,0,0,0">
            <w:txbxContent>
              <w:p w:rsidR="00FF18EA" w:rsidRPr="009E5D52" w:rsidRDefault="00FF18EA" w:rsidP="000A7DF5">
                <w:pPr>
                  <w:pStyle w:val="ZhlavneboZpat1"/>
                  <w:shd w:val="clear" w:color="auto" w:fill="auto"/>
                  <w:spacing w:line="240" w:lineRule="auto"/>
                  <w:jc w:val="center"/>
                </w:pPr>
                <w:r w:rsidRPr="0084773E">
                  <w:t xml:space="preserve">Univerzita Tomáše Bati ve Zlíně, Fakulta logistiky a krizového </w:t>
                </w:r>
                <w:r w:rsidRPr="009E5D52">
                  <w:t>řízení</w:t>
                </w:r>
              </w:p>
              <w:p w:rsidR="00FF18EA" w:rsidRPr="0084773E" w:rsidRDefault="00FF18EA" w:rsidP="000A7DF5">
                <w:pPr>
                  <w:pStyle w:val="ZhlavneboZpat1"/>
                  <w:shd w:val="clear" w:color="auto" w:fill="auto"/>
                  <w:spacing w:line="240" w:lineRule="auto"/>
                  <w:jc w:val="center"/>
                </w:pPr>
                <w:r w:rsidRPr="0084773E">
                  <w:t>SP: Aplikovaná logistika</w:t>
                </w:r>
              </w:p>
              <w:p w:rsidR="00FF18EA" w:rsidRDefault="00FF18EA">
                <w:pPr>
                  <w:pStyle w:val="ZhlavneboZpat1"/>
                  <w:shd w:val="clear" w:color="auto" w:fill="auto"/>
                  <w:spacing w:line="240" w:lineRule="auto"/>
                </w:pP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1" o:spid="_x0000_s2061" type="#_x0000_t202" style="position:absolute;margin-left:168.45pt;margin-top:12.4pt;width:297.35pt;height:67.15pt;z-index:-25163264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" filled="f" stroked="f">
          <v:textbox style="mso-next-textbox:#Text Box 21;mso-fit-shape-to-text:t" inset="0,0,0,0">
            <w:txbxContent>
              <w:p w:rsidR="00FF18EA" w:rsidRDefault="00FF18EA" w:rsidP="0084773E">
                <w:pPr>
                  <w:pStyle w:val="ZhlavneboZpat1"/>
                  <w:shd w:val="clear" w:color="auto" w:fill="auto"/>
                  <w:spacing w:line="240" w:lineRule="auto"/>
                </w:pPr>
              </w:p>
              <w:p w:rsidR="00FF18EA" w:rsidRPr="0084773E" w:rsidRDefault="00FF18EA" w:rsidP="000A7DF5">
                <w:pPr>
                  <w:pStyle w:val="ZhlavneboZpat1"/>
                  <w:shd w:val="clear" w:color="auto" w:fill="auto"/>
                  <w:spacing w:line="240" w:lineRule="auto"/>
                  <w:jc w:val="center"/>
                </w:pPr>
                <w:r w:rsidRPr="0084773E">
                  <w:t>Univerzita Tomáše Bati ve Zlíně, Fakulta logistiky a krizového řízení</w:t>
                </w:r>
              </w:p>
              <w:p w:rsidR="00FF18EA" w:rsidRPr="0084773E" w:rsidRDefault="00FF18EA" w:rsidP="000A7DF5">
                <w:pPr>
                  <w:pStyle w:val="ZhlavneboZpat1"/>
                  <w:shd w:val="clear" w:color="auto" w:fill="auto"/>
                  <w:spacing w:line="240" w:lineRule="auto"/>
                  <w:jc w:val="center"/>
                </w:pPr>
                <w:r w:rsidRPr="0084773E">
                  <w:t>SP: Aplikovaná logistika</w:t>
                </w:r>
              </w:p>
              <w:p w:rsidR="00FF18EA" w:rsidRDefault="00FF18EA">
                <w:pPr>
                  <w:pStyle w:val="ZhlavneboZpat1"/>
                  <w:shd w:val="clear" w:color="auto" w:fill="auto"/>
                  <w:spacing w:line="240" w:lineRule="auto"/>
                </w:pP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5" o:spid="_x0000_s2064" type="#_x0000_t202" style="position:absolute;margin-left:162.8pt;margin-top:19.7pt;width:297.35pt;height:53.7pt;z-index:-2516264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" filled="f" stroked="f">
          <v:textbox style="mso-next-textbox:#Text Box 25;mso-fit-shape-to-text:t" inset="0,0,0,0">
            <w:txbxContent>
              <w:p w:rsidR="00FF18EA" w:rsidRPr="0084773E" w:rsidRDefault="00FF18EA" w:rsidP="009E5D52">
                <w:pPr>
                  <w:pStyle w:val="ZhlavneboZpat1"/>
                  <w:shd w:val="clear" w:color="auto" w:fill="auto"/>
                  <w:spacing w:line="240" w:lineRule="auto"/>
                  <w:jc w:val="center"/>
                </w:pPr>
                <w:r w:rsidRPr="0084773E">
                  <w:t>Univerzita Tomáše Bati ve Zlíně, Fakulta logistiky a krizového řízení</w:t>
                </w:r>
              </w:p>
              <w:p w:rsidR="00FF18EA" w:rsidRPr="0084773E" w:rsidRDefault="00FF18EA" w:rsidP="009E5D52">
                <w:pPr>
                  <w:pStyle w:val="ZhlavneboZpat1"/>
                  <w:shd w:val="clear" w:color="auto" w:fill="auto"/>
                  <w:spacing w:line="240" w:lineRule="auto"/>
                  <w:jc w:val="center"/>
                </w:pPr>
                <w:r w:rsidRPr="0084773E">
                  <w:t>SP: Aplikovaná logistika</w:t>
                </w:r>
              </w:p>
              <w:p w:rsidR="00FF18EA" w:rsidRDefault="00FF18EA">
                <w:pPr>
                  <w:pStyle w:val="ZhlavneboZpat1"/>
                  <w:shd w:val="clear" w:color="auto" w:fill="auto"/>
                  <w:spacing w:line="240" w:lineRule="auto"/>
                </w:pP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EA" w:rsidRDefault="00FF18EA">
    <w:pPr>
      <w:rPr>
        <w:sz w:val="2"/>
        <w:szCs w:val="2"/>
      </w:rPr>
    </w:pPr>
    <w:r>
      <w:rPr>
        <w:noProof/>
      </w:rPr>
      <w:pict>
        <v:shapetype id="_x0000_t202" coordsize="21600,21600" o:spt="202" path="m,l,21600r21600,l21600,xe">
          <v:stroke joinstyle="miter"/>
          <v:path gradientshapeok="t" o:connecttype="rect"/>
        </v:shapetype>
        <v:shape id="Text Box 28" o:spid="_x0000_s2066" type="#_x0000_t202" style="position:absolute;margin-left:177.4pt;margin-top:26.8pt;width:240.25pt;height:22.8pt;z-index:-25162240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rsidR="00FF18EA" w:rsidRDefault="00FF18EA">
                <w:pPr>
                  <w:pStyle w:val="ZhlavneboZpat1"/>
                  <w:shd w:val="clear" w:color="auto" w:fill="auto"/>
                  <w:spacing w:line="240" w:lineRule="auto"/>
                </w:pPr>
                <w:r>
                  <w:rPr>
                    <w:rStyle w:val="ZhlavneboZpat0"/>
                  </w:rPr>
                  <w:t>Univerzita Tomáše Bati ve Zlíně, Fakulta technologická</w:t>
                </w:r>
              </w:p>
              <w:p w:rsidR="00FF18EA" w:rsidRDefault="00FF18EA">
                <w:pPr>
                  <w:pStyle w:val="ZhlavneboZpat1"/>
                  <w:shd w:val="clear" w:color="auto" w:fill="auto"/>
                  <w:spacing w:line="240" w:lineRule="auto"/>
                </w:pPr>
                <w:r>
                  <w:rPr>
                    <w:rStyle w:val="ZhlavneboZpat0"/>
                  </w:rPr>
                  <w:t>SP: Aplikovaná logistika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B00969"/>
    <w:multiLevelType w:val="multilevel"/>
    <w:tmpl w:val="4D0AEC36"/>
    <w:lvl w:ilvl="0">
      <w:start w:val="1"/>
      <w:numFmt w:val="bullet"/>
      <w:lvlText w:val="•"/>
      <w:lvlJc w:val="left"/>
      <w:rPr>
        <w:rFonts w:ascii="Calibri" w:eastAsia="Times New Roman" w:hAnsi="Calibri"/>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09A53A3"/>
    <w:multiLevelType w:val="hybridMultilevel"/>
    <w:tmpl w:val="D9D2D5F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nsid w:val="375B4F73"/>
    <w:multiLevelType w:val="hybridMultilevel"/>
    <w:tmpl w:val="66E84A98"/>
    <w:lvl w:ilvl="0" w:tplc="AB928F7C">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C4979FF"/>
    <w:multiLevelType w:val="hybridMultilevel"/>
    <w:tmpl w:val="0B9468C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96D1FC3"/>
    <w:multiLevelType w:val="hybridMultilevel"/>
    <w:tmpl w:val="6A8C15F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BFA4DBF"/>
    <w:multiLevelType w:val="hybridMultilevel"/>
    <w:tmpl w:val="508203F8"/>
    <w:lvl w:ilvl="0" w:tplc="00680252">
      <w:start w:val="3"/>
      <w:numFmt w:val="bullet"/>
      <w:lvlText w:val="-"/>
      <w:lvlJc w:val="left"/>
      <w:pPr>
        <w:ind w:left="720" w:hanging="360"/>
      </w:pPr>
      <w:rPr>
        <w:rFonts w:ascii="Times New Roman" w:eastAsia="Times New Roman" w:hAnsi="Times New Roman" w:hint="default"/>
        <w:color w:val="auto"/>
        <w:sz w:val="24"/>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10">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9"/>
  </w:num>
  <w:num w:numId="6">
    <w:abstractNumId w:val="10"/>
  </w:num>
  <w:num w:numId="7">
    <w:abstractNumId w:val="0"/>
  </w:num>
  <w:num w:numId="8">
    <w:abstractNumId w:val="4"/>
  </w:num>
  <w:num w:numId="9">
    <w:abstractNumId w:val="8"/>
  </w:num>
  <w:num w:numId="10">
    <w:abstractNumId w:val="7"/>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trackRevisions/>
  <w:defaultTabStop w:val="708"/>
  <w:hyphenationZone w:val="425"/>
  <w:evenAndOddHeaders/>
  <w:drawingGridHorizontalSpacing w:val="181"/>
  <w:drawingGridVerticalSpacing w:val="181"/>
  <w:characterSpacingControl w:val="compressPunctuation"/>
  <w:hdrShapeDefaults>
    <o:shapedefaults v:ext="edit" spidmax="2072"/>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9F7"/>
    <w:rsid w:val="0000206B"/>
    <w:rsid w:val="00016D7E"/>
    <w:rsid w:val="00026A10"/>
    <w:rsid w:val="00050AA7"/>
    <w:rsid w:val="000A7DF5"/>
    <w:rsid w:val="000C41BC"/>
    <w:rsid w:val="000D3D62"/>
    <w:rsid w:val="00135B88"/>
    <w:rsid w:val="00185655"/>
    <w:rsid w:val="001A23D2"/>
    <w:rsid w:val="001A2AB3"/>
    <w:rsid w:val="001B5EAE"/>
    <w:rsid w:val="001E5B6A"/>
    <w:rsid w:val="001F40D7"/>
    <w:rsid w:val="001F7109"/>
    <w:rsid w:val="0020226A"/>
    <w:rsid w:val="00220223"/>
    <w:rsid w:val="0024594E"/>
    <w:rsid w:val="00294577"/>
    <w:rsid w:val="002B6DDE"/>
    <w:rsid w:val="003313C2"/>
    <w:rsid w:val="0035782A"/>
    <w:rsid w:val="003A06E1"/>
    <w:rsid w:val="003D08BD"/>
    <w:rsid w:val="003E28B6"/>
    <w:rsid w:val="003F1267"/>
    <w:rsid w:val="004114D9"/>
    <w:rsid w:val="00412AF7"/>
    <w:rsid w:val="0042783E"/>
    <w:rsid w:val="004308C5"/>
    <w:rsid w:val="00467775"/>
    <w:rsid w:val="00481506"/>
    <w:rsid w:val="0049304C"/>
    <w:rsid w:val="004A2226"/>
    <w:rsid w:val="004B4B34"/>
    <w:rsid w:val="005111EC"/>
    <w:rsid w:val="00523FA3"/>
    <w:rsid w:val="00567F88"/>
    <w:rsid w:val="00571430"/>
    <w:rsid w:val="00593B93"/>
    <w:rsid w:val="00595716"/>
    <w:rsid w:val="005B3EE7"/>
    <w:rsid w:val="005D0E72"/>
    <w:rsid w:val="005D1CBB"/>
    <w:rsid w:val="005E1BD1"/>
    <w:rsid w:val="005E2D57"/>
    <w:rsid w:val="00612BCB"/>
    <w:rsid w:val="00634D80"/>
    <w:rsid w:val="00640D56"/>
    <w:rsid w:val="00644EDD"/>
    <w:rsid w:val="00676945"/>
    <w:rsid w:val="006B029F"/>
    <w:rsid w:val="006D453F"/>
    <w:rsid w:val="006D7347"/>
    <w:rsid w:val="00723597"/>
    <w:rsid w:val="007374E9"/>
    <w:rsid w:val="00756631"/>
    <w:rsid w:val="0076649C"/>
    <w:rsid w:val="0077765E"/>
    <w:rsid w:val="00783363"/>
    <w:rsid w:val="007A563A"/>
    <w:rsid w:val="007F68E5"/>
    <w:rsid w:val="00802FDC"/>
    <w:rsid w:val="00803B03"/>
    <w:rsid w:val="00806ACE"/>
    <w:rsid w:val="00845165"/>
    <w:rsid w:val="0084773E"/>
    <w:rsid w:val="00883CA7"/>
    <w:rsid w:val="008B3800"/>
    <w:rsid w:val="008C1BC7"/>
    <w:rsid w:val="008C214B"/>
    <w:rsid w:val="008D515F"/>
    <w:rsid w:val="008F7212"/>
    <w:rsid w:val="008F7334"/>
    <w:rsid w:val="0090008E"/>
    <w:rsid w:val="00902C0A"/>
    <w:rsid w:val="009077EC"/>
    <w:rsid w:val="009107AE"/>
    <w:rsid w:val="00915F82"/>
    <w:rsid w:val="00955FE8"/>
    <w:rsid w:val="00962522"/>
    <w:rsid w:val="009724DB"/>
    <w:rsid w:val="00974A18"/>
    <w:rsid w:val="00987BF3"/>
    <w:rsid w:val="009B6A21"/>
    <w:rsid w:val="009E336A"/>
    <w:rsid w:val="009E5D52"/>
    <w:rsid w:val="009F141C"/>
    <w:rsid w:val="00A2545F"/>
    <w:rsid w:val="00A40A7C"/>
    <w:rsid w:val="00A721FE"/>
    <w:rsid w:val="00A752D5"/>
    <w:rsid w:val="00AA3364"/>
    <w:rsid w:val="00AE3305"/>
    <w:rsid w:val="00B018FB"/>
    <w:rsid w:val="00B01CE3"/>
    <w:rsid w:val="00B12F8F"/>
    <w:rsid w:val="00B35B37"/>
    <w:rsid w:val="00B435F5"/>
    <w:rsid w:val="00B45A86"/>
    <w:rsid w:val="00B60F10"/>
    <w:rsid w:val="00B6136A"/>
    <w:rsid w:val="00B71372"/>
    <w:rsid w:val="00B740AB"/>
    <w:rsid w:val="00B80D61"/>
    <w:rsid w:val="00BC289D"/>
    <w:rsid w:val="00BF0BC6"/>
    <w:rsid w:val="00C04876"/>
    <w:rsid w:val="00C2339B"/>
    <w:rsid w:val="00C47198"/>
    <w:rsid w:val="00C54E56"/>
    <w:rsid w:val="00C7119D"/>
    <w:rsid w:val="00C87A6F"/>
    <w:rsid w:val="00C93FCD"/>
    <w:rsid w:val="00C95BF1"/>
    <w:rsid w:val="00CB1310"/>
    <w:rsid w:val="00CD1A3F"/>
    <w:rsid w:val="00D051C5"/>
    <w:rsid w:val="00D3462D"/>
    <w:rsid w:val="00D55D6E"/>
    <w:rsid w:val="00D838E7"/>
    <w:rsid w:val="00D929BC"/>
    <w:rsid w:val="00DC4D43"/>
    <w:rsid w:val="00E228A9"/>
    <w:rsid w:val="00E5221A"/>
    <w:rsid w:val="00E557EE"/>
    <w:rsid w:val="00E609F7"/>
    <w:rsid w:val="00EE72F4"/>
    <w:rsid w:val="00F1547A"/>
    <w:rsid w:val="00F15C02"/>
    <w:rsid w:val="00F63EB6"/>
    <w:rsid w:val="00F66888"/>
    <w:rsid w:val="00F859E1"/>
    <w:rsid w:val="00FB22BD"/>
    <w:rsid w:val="00FC66FD"/>
    <w:rsid w:val="00FD73CB"/>
    <w:rsid w:val="00FE2995"/>
    <w:rsid w:val="00FE4D38"/>
    <w:rsid w:val="00FF18EA"/>
    <w:rsid w:val="00FF206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BF1"/>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D515F"/>
    <w:rPr>
      <w:rFonts w:cs="Times New Roman"/>
      <w:color w:val="000080"/>
      <w:u w:val="single"/>
    </w:rPr>
  </w:style>
  <w:style w:type="character" w:customStyle="1" w:styleId="Poznmkapodarou">
    <w:name w:val="Poznámka pod čarou_"/>
    <w:basedOn w:val="DefaultParagraphFont"/>
    <w:link w:val="Poznmkapodarou1"/>
    <w:uiPriority w:val="99"/>
    <w:locked/>
    <w:rsid w:val="008D515F"/>
    <w:rPr>
      <w:rFonts w:ascii="Calibri" w:hAnsi="Calibri" w:cs="Calibri"/>
      <w:sz w:val="17"/>
      <w:szCs w:val="17"/>
      <w:u w:val="none"/>
      <w:lang w:val="en-US" w:eastAsia="en-US"/>
    </w:rPr>
  </w:style>
  <w:style w:type="character" w:customStyle="1" w:styleId="Poznmkapodarou0">
    <w:name w:val="Poznámka pod čarou"/>
    <w:basedOn w:val="Poznmkapodarou"/>
    <w:uiPriority w:val="99"/>
    <w:rsid w:val="008D515F"/>
    <w:rPr>
      <w:color w:val="000000"/>
      <w:spacing w:val="0"/>
      <w:w w:val="100"/>
      <w:position w:val="0"/>
      <w:lang w:val="cs-CZ" w:eastAsia="cs-CZ"/>
    </w:rPr>
  </w:style>
  <w:style w:type="character" w:customStyle="1" w:styleId="Zkladntext3">
    <w:name w:val="Základní text (3)_"/>
    <w:basedOn w:val="DefaultParagraphFont"/>
    <w:link w:val="Zkladntext30"/>
    <w:uiPriority w:val="99"/>
    <w:locked/>
    <w:rsid w:val="008D515F"/>
    <w:rPr>
      <w:rFonts w:ascii="Calibri" w:hAnsi="Calibri" w:cs="Calibri"/>
      <w:sz w:val="34"/>
      <w:szCs w:val="34"/>
      <w:u w:val="none"/>
    </w:rPr>
  </w:style>
  <w:style w:type="character" w:customStyle="1" w:styleId="Zkladntext4">
    <w:name w:val="Základní text (4)_"/>
    <w:basedOn w:val="DefaultParagraphFont"/>
    <w:link w:val="Zkladntext40"/>
    <w:uiPriority w:val="99"/>
    <w:locked/>
    <w:rsid w:val="008D515F"/>
    <w:rPr>
      <w:rFonts w:ascii="Calibri" w:hAnsi="Calibri" w:cs="Calibri"/>
      <w:sz w:val="38"/>
      <w:szCs w:val="38"/>
      <w:u w:val="none"/>
    </w:rPr>
  </w:style>
  <w:style w:type="character" w:customStyle="1" w:styleId="Zkladntext5">
    <w:name w:val="Základní text (5)_"/>
    <w:basedOn w:val="DefaultParagraphFont"/>
    <w:link w:val="Zkladntext50"/>
    <w:uiPriority w:val="99"/>
    <w:locked/>
    <w:rsid w:val="008D515F"/>
    <w:rPr>
      <w:rFonts w:ascii="Calibri" w:hAnsi="Calibri" w:cs="Calibri"/>
      <w:sz w:val="38"/>
      <w:szCs w:val="38"/>
      <w:u w:val="none"/>
    </w:rPr>
  </w:style>
  <w:style w:type="character" w:customStyle="1" w:styleId="Zkladntext6">
    <w:name w:val="Základní text (6)_"/>
    <w:basedOn w:val="DefaultParagraphFont"/>
    <w:link w:val="Zkladntext60"/>
    <w:uiPriority w:val="99"/>
    <w:locked/>
    <w:rsid w:val="008D515F"/>
    <w:rPr>
      <w:rFonts w:ascii="Calibri" w:hAnsi="Calibri" w:cs="Calibri"/>
      <w:sz w:val="34"/>
      <w:szCs w:val="34"/>
      <w:u w:val="none"/>
    </w:rPr>
  </w:style>
  <w:style w:type="character" w:customStyle="1" w:styleId="Zkladntext612pt">
    <w:name w:val="Základní text (6) + 12 pt"/>
    <w:basedOn w:val="Zkladntext6"/>
    <w:uiPriority w:val="99"/>
    <w:rsid w:val="008D515F"/>
    <w:rPr>
      <w:b/>
      <w:bCs/>
      <w:color w:val="000000"/>
      <w:spacing w:val="0"/>
      <w:w w:val="100"/>
      <w:position w:val="0"/>
      <w:sz w:val="24"/>
      <w:szCs w:val="24"/>
      <w:lang w:val="cs-CZ" w:eastAsia="cs-CZ"/>
    </w:rPr>
  </w:style>
  <w:style w:type="character" w:customStyle="1" w:styleId="Nadpis1">
    <w:name w:val="Nadpis #1_"/>
    <w:basedOn w:val="DefaultParagraphFont"/>
    <w:link w:val="Nadpis10"/>
    <w:uiPriority w:val="99"/>
    <w:locked/>
    <w:rsid w:val="008D515F"/>
    <w:rPr>
      <w:rFonts w:ascii="Calibri" w:hAnsi="Calibri" w:cs="Calibri"/>
      <w:sz w:val="30"/>
      <w:szCs w:val="30"/>
      <w:u w:val="none"/>
    </w:rPr>
  </w:style>
  <w:style w:type="character" w:customStyle="1" w:styleId="ZhlavneboZpat">
    <w:name w:val="Záhlaví nebo Zápatí_"/>
    <w:basedOn w:val="DefaultParagraphFont"/>
    <w:link w:val="ZhlavneboZpat1"/>
    <w:uiPriority w:val="99"/>
    <w:locked/>
    <w:rsid w:val="008D515F"/>
    <w:rPr>
      <w:rFonts w:ascii="Calibri" w:hAnsi="Calibri" w:cs="Calibri"/>
      <w:sz w:val="22"/>
      <w:szCs w:val="22"/>
      <w:u w:val="none"/>
    </w:rPr>
  </w:style>
  <w:style w:type="character" w:customStyle="1" w:styleId="ZhlavneboZpat0">
    <w:name w:val="Záhlaví nebo Zápatí"/>
    <w:basedOn w:val="ZhlavneboZpat"/>
    <w:uiPriority w:val="99"/>
    <w:rsid w:val="008D515F"/>
    <w:rPr>
      <w:color w:val="000000"/>
      <w:spacing w:val="0"/>
      <w:w w:val="100"/>
      <w:position w:val="0"/>
      <w:lang w:val="cs-CZ" w:eastAsia="cs-CZ"/>
    </w:rPr>
  </w:style>
  <w:style w:type="character" w:customStyle="1" w:styleId="Zkladntext7">
    <w:name w:val="Základní text (7)_"/>
    <w:basedOn w:val="DefaultParagraphFont"/>
    <w:link w:val="Zkladntext71"/>
    <w:uiPriority w:val="99"/>
    <w:locked/>
    <w:rsid w:val="008D515F"/>
    <w:rPr>
      <w:rFonts w:ascii="Calibri" w:hAnsi="Calibri" w:cs="Calibri"/>
      <w:sz w:val="24"/>
      <w:szCs w:val="24"/>
      <w:u w:val="none"/>
    </w:rPr>
  </w:style>
  <w:style w:type="character" w:customStyle="1" w:styleId="Nadpis2">
    <w:name w:val="Nadpis #2_"/>
    <w:basedOn w:val="DefaultParagraphFont"/>
    <w:link w:val="Nadpis21"/>
    <w:uiPriority w:val="99"/>
    <w:locked/>
    <w:rsid w:val="008D515F"/>
    <w:rPr>
      <w:rFonts w:ascii="Calibri" w:hAnsi="Calibri" w:cs="Calibri"/>
      <w:sz w:val="30"/>
      <w:szCs w:val="30"/>
      <w:u w:val="none"/>
    </w:rPr>
  </w:style>
  <w:style w:type="character" w:customStyle="1" w:styleId="Nadpis20">
    <w:name w:val="Nadpis #2"/>
    <w:basedOn w:val="Nadpis2"/>
    <w:uiPriority w:val="99"/>
    <w:rsid w:val="008D515F"/>
    <w:rPr>
      <w:color w:val="000000"/>
      <w:spacing w:val="0"/>
      <w:w w:val="100"/>
      <w:position w:val="0"/>
      <w:lang w:val="cs-CZ" w:eastAsia="cs-CZ"/>
    </w:rPr>
  </w:style>
  <w:style w:type="character" w:customStyle="1" w:styleId="Nadpis3">
    <w:name w:val="Nadpis #3_"/>
    <w:basedOn w:val="DefaultParagraphFont"/>
    <w:link w:val="Nadpis31"/>
    <w:uiPriority w:val="99"/>
    <w:locked/>
    <w:rsid w:val="008D515F"/>
    <w:rPr>
      <w:rFonts w:ascii="Calibri" w:hAnsi="Calibri" w:cs="Calibri"/>
      <w:sz w:val="24"/>
      <w:szCs w:val="24"/>
      <w:u w:val="none"/>
    </w:rPr>
  </w:style>
  <w:style w:type="character" w:customStyle="1" w:styleId="Nadpis30">
    <w:name w:val="Nadpis #3"/>
    <w:basedOn w:val="Nadpis3"/>
    <w:uiPriority w:val="99"/>
    <w:rsid w:val="008D515F"/>
    <w:rPr>
      <w:color w:val="000000"/>
      <w:spacing w:val="0"/>
      <w:w w:val="100"/>
      <w:position w:val="0"/>
      <w:lang w:val="cs-CZ" w:eastAsia="cs-CZ"/>
    </w:rPr>
  </w:style>
  <w:style w:type="character" w:customStyle="1" w:styleId="Zkladntext2">
    <w:name w:val="Základní text (2)_"/>
    <w:basedOn w:val="DefaultParagraphFont"/>
    <w:link w:val="Zkladntext21"/>
    <w:uiPriority w:val="99"/>
    <w:locked/>
    <w:rsid w:val="008D515F"/>
    <w:rPr>
      <w:rFonts w:ascii="Calibri" w:hAnsi="Calibri" w:cs="Calibri"/>
      <w:sz w:val="21"/>
      <w:szCs w:val="21"/>
      <w:u w:val="none"/>
    </w:rPr>
  </w:style>
  <w:style w:type="character" w:customStyle="1" w:styleId="Zkladntext20">
    <w:name w:val="Základní text (2)"/>
    <w:basedOn w:val="Zkladntext2"/>
    <w:uiPriority w:val="99"/>
    <w:rsid w:val="008D515F"/>
    <w:rPr>
      <w:color w:val="000000"/>
      <w:spacing w:val="0"/>
      <w:w w:val="100"/>
      <w:position w:val="0"/>
      <w:lang w:val="cs-CZ" w:eastAsia="cs-CZ"/>
    </w:rPr>
  </w:style>
  <w:style w:type="character" w:customStyle="1" w:styleId="Zkladntext70">
    <w:name w:val="Základní text (7)"/>
    <w:basedOn w:val="Zkladntext7"/>
    <w:uiPriority w:val="99"/>
    <w:rsid w:val="008D515F"/>
    <w:rPr>
      <w:color w:val="000000"/>
      <w:spacing w:val="0"/>
      <w:w w:val="100"/>
      <w:position w:val="0"/>
      <w:lang w:val="cs-CZ" w:eastAsia="cs-CZ"/>
    </w:rPr>
  </w:style>
  <w:style w:type="character" w:customStyle="1" w:styleId="Zkladntext8">
    <w:name w:val="Základní text (8)_"/>
    <w:basedOn w:val="DefaultParagraphFont"/>
    <w:link w:val="Zkladntext80"/>
    <w:uiPriority w:val="99"/>
    <w:locked/>
    <w:rsid w:val="008D515F"/>
    <w:rPr>
      <w:rFonts w:ascii="Calibri" w:hAnsi="Calibri" w:cs="Calibri"/>
      <w:i/>
      <w:iCs/>
      <w:sz w:val="21"/>
      <w:szCs w:val="21"/>
      <w:u w:val="none"/>
    </w:rPr>
  </w:style>
  <w:style w:type="character" w:customStyle="1" w:styleId="Zkladntext23">
    <w:name w:val="Základní text (2)3"/>
    <w:basedOn w:val="Zkladntext2"/>
    <w:uiPriority w:val="99"/>
    <w:rsid w:val="008D515F"/>
    <w:rPr>
      <w:color w:val="000000"/>
      <w:spacing w:val="0"/>
      <w:w w:val="100"/>
      <w:position w:val="0"/>
      <w:lang w:val="cs-CZ" w:eastAsia="cs-CZ"/>
    </w:rPr>
  </w:style>
  <w:style w:type="character" w:customStyle="1" w:styleId="Zkladntext22">
    <w:name w:val="Základní text (2)2"/>
    <w:basedOn w:val="Zkladntext2"/>
    <w:uiPriority w:val="99"/>
    <w:rsid w:val="008D515F"/>
    <w:rPr>
      <w:color w:val="000000"/>
      <w:spacing w:val="0"/>
      <w:w w:val="100"/>
      <w:position w:val="0"/>
      <w:u w:val="single"/>
      <w:lang w:val="en-US" w:eastAsia="en-US"/>
    </w:rPr>
  </w:style>
  <w:style w:type="character" w:customStyle="1" w:styleId="Zkladntext2Kurzva">
    <w:name w:val="Základní text (2) + Kurzíva"/>
    <w:basedOn w:val="Zkladntext2"/>
    <w:uiPriority w:val="99"/>
    <w:rsid w:val="008D515F"/>
    <w:rPr>
      <w:i/>
      <w:iCs/>
      <w:color w:val="000000"/>
      <w:spacing w:val="0"/>
      <w:w w:val="100"/>
      <w:position w:val="0"/>
      <w:lang w:val="cs-CZ" w:eastAsia="cs-CZ"/>
    </w:rPr>
  </w:style>
  <w:style w:type="character" w:customStyle="1" w:styleId="ZhlavneboZpat8">
    <w:name w:val="Záhlaví nebo Zápatí + 8"/>
    <w:aliases w:val="5 pt"/>
    <w:basedOn w:val="ZhlavneboZpat"/>
    <w:uiPriority w:val="99"/>
    <w:rsid w:val="008D515F"/>
    <w:rPr>
      <w:b/>
      <w:bCs/>
      <w:color w:val="000000"/>
      <w:spacing w:val="0"/>
      <w:w w:val="100"/>
      <w:position w:val="0"/>
      <w:sz w:val="17"/>
      <w:szCs w:val="17"/>
      <w:lang w:val="en-US" w:eastAsia="en-US"/>
    </w:rPr>
  </w:style>
  <w:style w:type="character" w:customStyle="1" w:styleId="Nadpis4">
    <w:name w:val="Nadpis #4_"/>
    <w:basedOn w:val="DefaultParagraphFont"/>
    <w:link w:val="Nadpis40"/>
    <w:uiPriority w:val="99"/>
    <w:locked/>
    <w:rsid w:val="008D515F"/>
    <w:rPr>
      <w:rFonts w:ascii="Calibri" w:hAnsi="Calibri" w:cs="Calibri"/>
      <w:sz w:val="22"/>
      <w:szCs w:val="22"/>
      <w:u w:val="none"/>
    </w:rPr>
  </w:style>
  <w:style w:type="character" w:customStyle="1" w:styleId="ZhlavneboZpat6pt">
    <w:name w:val="Záhlaví nebo Zápatí + 6 pt"/>
    <w:aliases w:val="Řádkování 0 pt"/>
    <w:basedOn w:val="ZhlavneboZpat"/>
    <w:uiPriority w:val="99"/>
    <w:rsid w:val="008D515F"/>
    <w:rPr>
      <w:b/>
      <w:bCs/>
      <w:color w:val="000000"/>
      <w:spacing w:val="10"/>
      <w:w w:val="100"/>
      <w:position w:val="0"/>
      <w:sz w:val="12"/>
      <w:szCs w:val="12"/>
      <w:lang w:val="cs-CZ" w:eastAsia="cs-CZ"/>
    </w:rPr>
  </w:style>
  <w:style w:type="paragraph" w:customStyle="1" w:styleId="Poznmkapodarou1">
    <w:name w:val="Poznámka pod čarou1"/>
    <w:basedOn w:val="Normal"/>
    <w:link w:val="Poznmkapodarou"/>
    <w:uiPriority w:val="99"/>
    <w:rsid w:val="008D515F"/>
    <w:pPr>
      <w:shd w:val="clear" w:color="auto" w:fill="FFFFFF"/>
      <w:spacing w:line="216" w:lineRule="exact"/>
      <w:jc w:val="both"/>
    </w:pPr>
    <w:rPr>
      <w:rFonts w:ascii="Calibri" w:hAnsi="Calibri" w:cs="Calibri"/>
      <w:sz w:val="17"/>
      <w:szCs w:val="17"/>
      <w:lang w:val="en-US" w:eastAsia="en-US"/>
    </w:rPr>
  </w:style>
  <w:style w:type="paragraph" w:customStyle="1" w:styleId="Zkladntext30">
    <w:name w:val="Základní text (3)"/>
    <w:basedOn w:val="Normal"/>
    <w:link w:val="Zkladntext3"/>
    <w:uiPriority w:val="99"/>
    <w:rsid w:val="008D515F"/>
    <w:pPr>
      <w:shd w:val="clear" w:color="auto" w:fill="FFFFFF"/>
      <w:spacing w:after="3120" w:line="638" w:lineRule="exact"/>
      <w:jc w:val="center"/>
    </w:pPr>
    <w:rPr>
      <w:rFonts w:ascii="Calibri" w:hAnsi="Calibri" w:cs="Calibri"/>
      <w:sz w:val="34"/>
      <w:szCs w:val="34"/>
    </w:rPr>
  </w:style>
  <w:style w:type="paragraph" w:customStyle="1" w:styleId="Zkladntext40">
    <w:name w:val="Základní text (4)"/>
    <w:basedOn w:val="Normal"/>
    <w:link w:val="Zkladntext4"/>
    <w:uiPriority w:val="99"/>
    <w:rsid w:val="008D515F"/>
    <w:pPr>
      <w:shd w:val="clear" w:color="auto" w:fill="FFFFFF"/>
      <w:spacing w:before="3120" w:after="180" w:line="240" w:lineRule="atLeast"/>
    </w:pPr>
    <w:rPr>
      <w:rFonts w:ascii="Calibri" w:hAnsi="Calibri" w:cs="Calibri"/>
      <w:sz w:val="38"/>
      <w:szCs w:val="38"/>
    </w:rPr>
  </w:style>
  <w:style w:type="paragraph" w:customStyle="1" w:styleId="Zkladntext50">
    <w:name w:val="Základní text (5)"/>
    <w:basedOn w:val="Normal"/>
    <w:link w:val="Zkladntext5"/>
    <w:uiPriority w:val="99"/>
    <w:rsid w:val="008D515F"/>
    <w:pPr>
      <w:shd w:val="clear" w:color="auto" w:fill="FFFFFF"/>
      <w:spacing w:before="1020" w:after="6300" w:line="240" w:lineRule="atLeast"/>
      <w:jc w:val="center"/>
    </w:pPr>
    <w:rPr>
      <w:rFonts w:ascii="Calibri" w:hAnsi="Calibri" w:cs="Calibri"/>
      <w:sz w:val="38"/>
      <w:szCs w:val="38"/>
    </w:rPr>
  </w:style>
  <w:style w:type="paragraph" w:customStyle="1" w:styleId="Zkladntext60">
    <w:name w:val="Základní text (6)"/>
    <w:basedOn w:val="Normal"/>
    <w:link w:val="Zkladntext6"/>
    <w:uiPriority w:val="99"/>
    <w:rsid w:val="008D515F"/>
    <w:pPr>
      <w:shd w:val="clear" w:color="auto" w:fill="FFFFFF"/>
      <w:spacing w:before="6300" w:line="240" w:lineRule="atLeast"/>
      <w:jc w:val="right"/>
    </w:pPr>
    <w:rPr>
      <w:rFonts w:ascii="Calibri" w:hAnsi="Calibri" w:cs="Calibri"/>
      <w:sz w:val="34"/>
      <w:szCs w:val="34"/>
    </w:rPr>
  </w:style>
  <w:style w:type="paragraph" w:customStyle="1" w:styleId="Nadpis10">
    <w:name w:val="Nadpis #1"/>
    <w:basedOn w:val="Normal"/>
    <w:link w:val="Nadpis1"/>
    <w:uiPriority w:val="99"/>
    <w:rsid w:val="008D515F"/>
    <w:pPr>
      <w:shd w:val="clear" w:color="auto" w:fill="FFFFFF"/>
      <w:spacing w:after="180" w:line="240" w:lineRule="atLeast"/>
      <w:jc w:val="center"/>
      <w:outlineLvl w:val="0"/>
    </w:pPr>
    <w:rPr>
      <w:rFonts w:ascii="Calibri" w:hAnsi="Calibri" w:cs="Calibri"/>
      <w:sz w:val="30"/>
      <w:szCs w:val="30"/>
    </w:rPr>
  </w:style>
  <w:style w:type="paragraph" w:customStyle="1" w:styleId="ZhlavneboZpat1">
    <w:name w:val="Záhlaví nebo Zápatí1"/>
    <w:basedOn w:val="Normal"/>
    <w:link w:val="ZhlavneboZpat"/>
    <w:uiPriority w:val="99"/>
    <w:rsid w:val="008D515F"/>
    <w:pPr>
      <w:shd w:val="clear" w:color="auto" w:fill="FFFFFF"/>
      <w:spacing w:line="269" w:lineRule="exact"/>
    </w:pPr>
    <w:rPr>
      <w:rFonts w:ascii="Calibri" w:hAnsi="Calibri" w:cs="Calibri"/>
      <w:sz w:val="22"/>
      <w:szCs w:val="22"/>
    </w:rPr>
  </w:style>
  <w:style w:type="paragraph" w:customStyle="1" w:styleId="Zkladntext71">
    <w:name w:val="Základní text (7)1"/>
    <w:basedOn w:val="Normal"/>
    <w:link w:val="Zkladntext7"/>
    <w:uiPriority w:val="99"/>
    <w:rsid w:val="008D515F"/>
    <w:pPr>
      <w:shd w:val="clear" w:color="auto" w:fill="FFFFFF"/>
      <w:spacing w:before="180" w:after="1200" w:line="240" w:lineRule="atLeast"/>
      <w:ind w:hanging="380"/>
      <w:jc w:val="center"/>
    </w:pPr>
    <w:rPr>
      <w:rFonts w:ascii="Calibri" w:hAnsi="Calibri" w:cs="Calibri"/>
    </w:rPr>
  </w:style>
  <w:style w:type="paragraph" w:customStyle="1" w:styleId="Nadpis21">
    <w:name w:val="Nadpis #21"/>
    <w:basedOn w:val="Normal"/>
    <w:link w:val="Nadpis2"/>
    <w:uiPriority w:val="99"/>
    <w:rsid w:val="008D515F"/>
    <w:pPr>
      <w:shd w:val="clear" w:color="auto" w:fill="FFFFFF"/>
      <w:spacing w:before="1200" w:after="480" w:line="240" w:lineRule="atLeast"/>
      <w:outlineLvl w:val="1"/>
    </w:pPr>
    <w:rPr>
      <w:rFonts w:ascii="Calibri" w:hAnsi="Calibri" w:cs="Calibri"/>
      <w:sz w:val="30"/>
      <w:szCs w:val="30"/>
    </w:rPr>
  </w:style>
  <w:style w:type="paragraph" w:customStyle="1" w:styleId="Nadpis31">
    <w:name w:val="Nadpis #31"/>
    <w:basedOn w:val="Normal"/>
    <w:link w:val="Nadpis3"/>
    <w:uiPriority w:val="99"/>
    <w:rsid w:val="008D515F"/>
    <w:pPr>
      <w:shd w:val="clear" w:color="auto" w:fill="FFFFFF"/>
      <w:spacing w:before="480" w:after="240" w:line="240" w:lineRule="atLeast"/>
      <w:outlineLvl w:val="2"/>
    </w:pPr>
    <w:rPr>
      <w:rFonts w:ascii="Calibri" w:hAnsi="Calibri" w:cs="Calibri"/>
    </w:rPr>
  </w:style>
  <w:style w:type="paragraph" w:customStyle="1" w:styleId="Zkladntext21">
    <w:name w:val="Základní text (2)1"/>
    <w:basedOn w:val="Normal"/>
    <w:link w:val="Zkladntext2"/>
    <w:uiPriority w:val="99"/>
    <w:rsid w:val="008D515F"/>
    <w:pPr>
      <w:shd w:val="clear" w:color="auto" w:fill="FFFFFF"/>
      <w:spacing w:before="240" w:after="240" w:line="240" w:lineRule="atLeast"/>
      <w:ind w:hanging="360"/>
    </w:pPr>
    <w:rPr>
      <w:rFonts w:ascii="Calibri" w:hAnsi="Calibri" w:cs="Calibri"/>
      <w:sz w:val="21"/>
      <w:szCs w:val="21"/>
    </w:rPr>
  </w:style>
  <w:style w:type="paragraph" w:customStyle="1" w:styleId="Zkladntext80">
    <w:name w:val="Základní text (8)"/>
    <w:basedOn w:val="Normal"/>
    <w:link w:val="Zkladntext8"/>
    <w:uiPriority w:val="99"/>
    <w:rsid w:val="008D515F"/>
    <w:pPr>
      <w:shd w:val="clear" w:color="auto" w:fill="FFFFFF"/>
      <w:spacing w:before="120" w:after="240" w:line="240" w:lineRule="atLeast"/>
      <w:jc w:val="both"/>
    </w:pPr>
    <w:rPr>
      <w:rFonts w:ascii="Calibri" w:hAnsi="Calibri" w:cs="Calibri"/>
      <w:i/>
      <w:iCs/>
      <w:sz w:val="21"/>
      <w:szCs w:val="21"/>
    </w:rPr>
  </w:style>
  <w:style w:type="paragraph" w:customStyle="1" w:styleId="Nadpis40">
    <w:name w:val="Nadpis #4"/>
    <w:basedOn w:val="Normal"/>
    <w:link w:val="Nadpis4"/>
    <w:uiPriority w:val="99"/>
    <w:rsid w:val="008D515F"/>
    <w:pPr>
      <w:shd w:val="clear" w:color="auto" w:fill="FFFFFF"/>
      <w:spacing w:line="288" w:lineRule="exact"/>
      <w:outlineLvl w:val="3"/>
    </w:pPr>
    <w:rPr>
      <w:rFonts w:ascii="Calibri" w:hAnsi="Calibri" w:cs="Calibri"/>
      <w:sz w:val="22"/>
      <w:szCs w:val="22"/>
    </w:rPr>
  </w:style>
  <w:style w:type="paragraph" w:styleId="Header">
    <w:name w:val="header"/>
    <w:basedOn w:val="Normal"/>
    <w:link w:val="HeaderChar"/>
    <w:uiPriority w:val="99"/>
    <w:rsid w:val="0000206B"/>
    <w:pPr>
      <w:tabs>
        <w:tab w:val="center" w:pos="4536"/>
        <w:tab w:val="right" w:pos="9072"/>
      </w:tabs>
    </w:pPr>
  </w:style>
  <w:style w:type="character" w:customStyle="1" w:styleId="HeaderChar">
    <w:name w:val="Header Char"/>
    <w:basedOn w:val="DefaultParagraphFont"/>
    <w:link w:val="Header"/>
    <w:uiPriority w:val="99"/>
    <w:locked/>
    <w:rsid w:val="0000206B"/>
    <w:rPr>
      <w:rFonts w:cs="Times New Roman"/>
      <w:color w:val="000000"/>
    </w:rPr>
  </w:style>
  <w:style w:type="paragraph" w:styleId="Footer">
    <w:name w:val="footer"/>
    <w:basedOn w:val="Normal"/>
    <w:link w:val="FooterChar"/>
    <w:uiPriority w:val="99"/>
    <w:rsid w:val="0000206B"/>
    <w:pPr>
      <w:tabs>
        <w:tab w:val="center" w:pos="4536"/>
        <w:tab w:val="right" w:pos="9072"/>
      </w:tabs>
    </w:pPr>
  </w:style>
  <w:style w:type="character" w:customStyle="1" w:styleId="FooterChar">
    <w:name w:val="Footer Char"/>
    <w:basedOn w:val="DefaultParagraphFont"/>
    <w:link w:val="Footer"/>
    <w:uiPriority w:val="99"/>
    <w:locked/>
    <w:rsid w:val="0000206B"/>
    <w:rPr>
      <w:rFonts w:cs="Times New Roman"/>
      <w:color w:val="000000"/>
    </w:rPr>
  </w:style>
  <w:style w:type="character" w:styleId="FollowedHyperlink">
    <w:name w:val="FollowedHyperlink"/>
    <w:basedOn w:val="DefaultParagraphFont"/>
    <w:uiPriority w:val="99"/>
    <w:semiHidden/>
    <w:rsid w:val="0042783E"/>
    <w:rPr>
      <w:rFonts w:cs="Times New Roman"/>
      <w:color w:val="954F72"/>
      <w:u w:val="single"/>
    </w:rPr>
  </w:style>
  <w:style w:type="paragraph" w:styleId="FootnoteText">
    <w:name w:val="footnote text"/>
    <w:basedOn w:val="Normal"/>
    <w:link w:val="FootnoteTextChar"/>
    <w:uiPriority w:val="99"/>
    <w:semiHidden/>
    <w:rsid w:val="002B6DDE"/>
    <w:rPr>
      <w:sz w:val="20"/>
      <w:szCs w:val="20"/>
    </w:rPr>
  </w:style>
  <w:style w:type="character" w:customStyle="1" w:styleId="FootnoteTextChar">
    <w:name w:val="Footnote Text Char"/>
    <w:basedOn w:val="DefaultParagraphFont"/>
    <w:link w:val="FootnoteText"/>
    <w:uiPriority w:val="99"/>
    <w:semiHidden/>
    <w:locked/>
    <w:rsid w:val="002B6DDE"/>
    <w:rPr>
      <w:rFonts w:cs="Times New Roman"/>
      <w:color w:val="000000"/>
      <w:sz w:val="20"/>
      <w:szCs w:val="20"/>
    </w:rPr>
  </w:style>
  <w:style w:type="character" w:styleId="FootnoteReference">
    <w:name w:val="footnote reference"/>
    <w:basedOn w:val="DefaultParagraphFont"/>
    <w:uiPriority w:val="99"/>
    <w:semiHidden/>
    <w:rsid w:val="002B6DDE"/>
    <w:rPr>
      <w:rFonts w:cs="Times New Roman"/>
      <w:vertAlign w:val="superscript"/>
    </w:rPr>
  </w:style>
  <w:style w:type="paragraph" w:styleId="BalloonText">
    <w:name w:val="Balloon Text"/>
    <w:basedOn w:val="Normal"/>
    <w:link w:val="BalloonTextChar"/>
    <w:uiPriority w:val="99"/>
    <w:semiHidden/>
    <w:rsid w:val="005D0E7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D0E72"/>
    <w:rPr>
      <w:rFonts w:ascii="Segoe U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81920912">
      <w:marLeft w:val="0"/>
      <w:marRight w:val="0"/>
      <w:marTop w:val="0"/>
      <w:marBottom w:val="0"/>
      <w:divBdr>
        <w:top w:val="none" w:sz="0" w:space="0" w:color="auto"/>
        <w:left w:val="none" w:sz="0" w:space="0" w:color="auto"/>
        <w:bottom w:val="none" w:sz="0" w:space="0" w:color="auto"/>
        <w:right w:val="none" w:sz="0" w:space="0" w:color="auto"/>
      </w:divBdr>
    </w:div>
    <w:div w:id="81920913">
      <w:marLeft w:val="0"/>
      <w:marRight w:val="0"/>
      <w:marTop w:val="0"/>
      <w:marBottom w:val="0"/>
      <w:divBdr>
        <w:top w:val="none" w:sz="0" w:space="0" w:color="auto"/>
        <w:left w:val="none" w:sz="0" w:space="0" w:color="auto"/>
        <w:bottom w:val="none" w:sz="0" w:space="0" w:color="auto"/>
        <w:right w:val="none" w:sz="0" w:space="0" w:color="auto"/>
      </w:divBdr>
    </w:div>
    <w:div w:id="81920914">
      <w:marLeft w:val="0"/>
      <w:marRight w:val="0"/>
      <w:marTop w:val="0"/>
      <w:marBottom w:val="0"/>
      <w:divBdr>
        <w:top w:val="none" w:sz="0" w:space="0" w:color="auto"/>
        <w:left w:val="none" w:sz="0" w:space="0" w:color="auto"/>
        <w:bottom w:val="none" w:sz="0" w:space="0" w:color="auto"/>
        <w:right w:val="none" w:sz="0" w:space="0" w:color="auto"/>
      </w:divBdr>
    </w:div>
    <w:div w:id="81920915">
      <w:marLeft w:val="0"/>
      <w:marRight w:val="0"/>
      <w:marTop w:val="0"/>
      <w:marBottom w:val="0"/>
      <w:divBdr>
        <w:top w:val="none" w:sz="0" w:space="0" w:color="auto"/>
        <w:left w:val="none" w:sz="0" w:space="0" w:color="auto"/>
        <w:bottom w:val="none" w:sz="0" w:space="0" w:color="auto"/>
        <w:right w:val="none" w:sz="0" w:space="0" w:color="auto"/>
      </w:divBdr>
    </w:div>
    <w:div w:id="81920916">
      <w:marLeft w:val="0"/>
      <w:marRight w:val="0"/>
      <w:marTop w:val="0"/>
      <w:marBottom w:val="0"/>
      <w:divBdr>
        <w:top w:val="none" w:sz="0" w:space="0" w:color="auto"/>
        <w:left w:val="none" w:sz="0" w:space="0" w:color="auto"/>
        <w:bottom w:val="none" w:sz="0" w:space="0" w:color="auto"/>
        <w:right w:val="none" w:sz="0" w:space="0" w:color="auto"/>
      </w:divBdr>
    </w:div>
    <w:div w:id="81920917">
      <w:marLeft w:val="0"/>
      <w:marRight w:val="0"/>
      <w:marTop w:val="0"/>
      <w:marBottom w:val="0"/>
      <w:divBdr>
        <w:top w:val="none" w:sz="0" w:space="0" w:color="auto"/>
        <w:left w:val="none" w:sz="0" w:space="0" w:color="auto"/>
        <w:bottom w:val="none" w:sz="0" w:space="0" w:color="auto"/>
        <w:right w:val="none" w:sz="0" w:space="0" w:color="auto"/>
      </w:divBdr>
    </w:div>
    <w:div w:id="81920918">
      <w:marLeft w:val="0"/>
      <w:marRight w:val="0"/>
      <w:marTop w:val="0"/>
      <w:marBottom w:val="0"/>
      <w:divBdr>
        <w:top w:val="none" w:sz="0" w:space="0" w:color="auto"/>
        <w:left w:val="none" w:sz="0" w:space="0" w:color="auto"/>
        <w:bottom w:val="none" w:sz="0" w:space="0" w:color="auto"/>
        <w:right w:val="none" w:sz="0" w:space="0" w:color="auto"/>
      </w:divBdr>
    </w:div>
    <w:div w:id="81920919">
      <w:marLeft w:val="0"/>
      <w:marRight w:val="0"/>
      <w:marTop w:val="0"/>
      <w:marBottom w:val="0"/>
      <w:divBdr>
        <w:top w:val="none" w:sz="0" w:space="0" w:color="auto"/>
        <w:left w:val="none" w:sz="0" w:space="0" w:color="auto"/>
        <w:bottom w:val="none" w:sz="0" w:space="0" w:color="auto"/>
        <w:right w:val="none" w:sz="0" w:space="0" w:color="auto"/>
      </w:divBdr>
    </w:div>
    <w:div w:id="81920920">
      <w:marLeft w:val="0"/>
      <w:marRight w:val="0"/>
      <w:marTop w:val="0"/>
      <w:marBottom w:val="0"/>
      <w:divBdr>
        <w:top w:val="none" w:sz="0" w:space="0" w:color="auto"/>
        <w:left w:val="none" w:sz="0" w:space="0" w:color="auto"/>
        <w:bottom w:val="none" w:sz="0" w:space="0" w:color="auto"/>
        <w:right w:val="none" w:sz="0" w:space="0" w:color="auto"/>
      </w:divBdr>
    </w:div>
    <w:div w:id="81920921">
      <w:marLeft w:val="0"/>
      <w:marRight w:val="0"/>
      <w:marTop w:val="0"/>
      <w:marBottom w:val="0"/>
      <w:divBdr>
        <w:top w:val="none" w:sz="0" w:space="0" w:color="auto"/>
        <w:left w:val="none" w:sz="0" w:space="0" w:color="auto"/>
        <w:bottom w:val="none" w:sz="0" w:space="0" w:color="auto"/>
        <w:right w:val="none" w:sz="0" w:space="0" w:color="auto"/>
      </w:divBdr>
    </w:div>
    <w:div w:id="81920922">
      <w:marLeft w:val="0"/>
      <w:marRight w:val="0"/>
      <w:marTop w:val="0"/>
      <w:marBottom w:val="0"/>
      <w:divBdr>
        <w:top w:val="none" w:sz="0" w:space="0" w:color="auto"/>
        <w:left w:val="none" w:sz="0" w:space="0" w:color="auto"/>
        <w:bottom w:val="none" w:sz="0" w:space="0" w:color="auto"/>
        <w:right w:val="none" w:sz="0" w:space="0" w:color="auto"/>
      </w:divBdr>
    </w:div>
    <w:div w:id="81920923">
      <w:marLeft w:val="0"/>
      <w:marRight w:val="0"/>
      <w:marTop w:val="0"/>
      <w:marBottom w:val="0"/>
      <w:divBdr>
        <w:top w:val="none" w:sz="0" w:space="0" w:color="auto"/>
        <w:left w:val="none" w:sz="0" w:space="0" w:color="auto"/>
        <w:bottom w:val="none" w:sz="0" w:space="0" w:color="auto"/>
        <w:right w:val="none" w:sz="0" w:space="0" w:color="auto"/>
      </w:divBdr>
    </w:div>
    <w:div w:id="81920924">
      <w:marLeft w:val="0"/>
      <w:marRight w:val="0"/>
      <w:marTop w:val="0"/>
      <w:marBottom w:val="0"/>
      <w:divBdr>
        <w:top w:val="none" w:sz="0" w:space="0" w:color="auto"/>
        <w:left w:val="none" w:sz="0" w:space="0" w:color="auto"/>
        <w:bottom w:val="none" w:sz="0" w:space="0" w:color="auto"/>
        <w:right w:val="none" w:sz="0" w:space="0" w:color="auto"/>
      </w:divBdr>
    </w:div>
    <w:div w:id="81920925">
      <w:marLeft w:val="0"/>
      <w:marRight w:val="0"/>
      <w:marTop w:val="0"/>
      <w:marBottom w:val="0"/>
      <w:divBdr>
        <w:top w:val="none" w:sz="0" w:space="0" w:color="auto"/>
        <w:left w:val="none" w:sz="0" w:space="0" w:color="auto"/>
        <w:bottom w:val="none" w:sz="0" w:space="0" w:color="auto"/>
        <w:right w:val="none" w:sz="0" w:space="0" w:color="auto"/>
      </w:divBdr>
    </w:div>
    <w:div w:id="81920926">
      <w:marLeft w:val="0"/>
      <w:marRight w:val="0"/>
      <w:marTop w:val="0"/>
      <w:marBottom w:val="0"/>
      <w:divBdr>
        <w:top w:val="none" w:sz="0" w:space="0" w:color="auto"/>
        <w:left w:val="none" w:sz="0" w:space="0" w:color="auto"/>
        <w:bottom w:val="none" w:sz="0" w:space="0" w:color="auto"/>
        <w:right w:val="none" w:sz="0" w:space="0" w:color="auto"/>
      </w:divBdr>
    </w:div>
    <w:div w:id="81920927">
      <w:marLeft w:val="0"/>
      <w:marRight w:val="0"/>
      <w:marTop w:val="0"/>
      <w:marBottom w:val="0"/>
      <w:divBdr>
        <w:top w:val="none" w:sz="0" w:space="0" w:color="auto"/>
        <w:left w:val="none" w:sz="0" w:space="0" w:color="auto"/>
        <w:bottom w:val="none" w:sz="0" w:space="0" w:color="auto"/>
        <w:right w:val="none" w:sz="0" w:space="0" w:color="auto"/>
      </w:divBdr>
    </w:div>
    <w:div w:id="819209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javascript:;" TargetMode="Externa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yperlink" Target="http://portal.k.utb.cz/" TargetMode="Externa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hyperlink" Target="javascript:;" TargetMode="Externa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header" Target="header11.xml"/></Relationships>
</file>

<file path=word/_rels/footnotes.xml.rels><?xml version="1.0" encoding="UTF-8" standalone="yes"?>
<Relationships xmlns="http://schemas.openxmlformats.org/package/2006/relationships"><Relationship Id="rId1" Type="http://schemas.openxmlformats.org/officeDocument/2006/relationships/hyperlink" Target="http://www.utb.cz/o-univerzite/vyrocni-zprav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129</TotalTime>
  <Pages>22</Pages>
  <Words>9947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Univerzita Tomáše Bati ve Zlíně</dc:title>
  <dc:subject/>
  <dc:creator>Marek Tomaštík</dc:creator>
  <cp:keywords/>
  <dc:description/>
  <cp:lastModifiedBy>Eva Skýbová</cp:lastModifiedBy>
  <cp:revision>16</cp:revision>
  <cp:lastPrinted>2018-06-07T11:18:00Z</cp:lastPrinted>
  <dcterms:created xsi:type="dcterms:W3CDTF">2018-06-06T13:57:00Z</dcterms:created>
  <dcterms:modified xsi:type="dcterms:W3CDTF">2018-06-07T13:53:00Z</dcterms:modified>
</cp:coreProperties>
</file>